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ED9C7" w14:textId="77777777" w:rsidR="0037361E" w:rsidRDefault="0037361E">
      <w:pPr>
        <w:jc w:val="both"/>
        <w:rPr>
          <w:b/>
          <w:bCs/>
        </w:rPr>
      </w:pPr>
      <w:bookmarkStart w:id="0" w:name="_Hlk139983408"/>
      <w:bookmarkEnd w:id="0"/>
    </w:p>
    <w:p w14:paraId="76559BF4" w14:textId="77777777" w:rsidR="0037361E" w:rsidRDefault="0037361E">
      <w:pPr>
        <w:jc w:val="both"/>
        <w:rPr>
          <w:b/>
          <w:bCs/>
        </w:rPr>
      </w:pPr>
    </w:p>
    <w:p w14:paraId="4D4CD8CD" w14:textId="77777777" w:rsidR="0037361E" w:rsidRDefault="0037361E">
      <w:pPr>
        <w:jc w:val="both"/>
        <w:rPr>
          <w:b/>
          <w:bCs/>
        </w:rPr>
      </w:pPr>
    </w:p>
    <w:p w14:paraId="1825FF60" w14:textId="77777777" w:rsidR="0037361E" w:rsidRDefault="0037361E">
      <w:pPr>
        <w:rPr>
          <w:rFonts w:cs="Garamond"/>
          <w:b/>
        </w:rPr>
      </w:pPr>
    </w:p>
    <w:p w14:paraId="04C2C39F" w14:textId="77777777" w:rsidR="0037361E" w:rsidRDefault="0037361E">
      <w:pPr>
        <w:rPr>
          <w:rFonts w:cs="Garamond"/>
          <w:b/>
        </w:rPr>
      </w:pPr>
    </w:p>
    <w:p w14:paraId="3ED751A6" w14:textId="77777777" w:rsidR="0037361E" w:rsidRDefault="0037361E">
      <w:pPr>
        <w:rPr>
          <w:rFonts w:cs="Garamond"/>
          <w:b/>
        </w:rPr>
      </w:pPr>
    </w:p>
    <w:p w14:paraId="6564318F" w14:textId="77777777" w:rsidR="0037361E" w:rsidRDefault="0037361E">
      <w:pPr>
        <w:rPr>
          <w:rFonts w:cs="Garamond"/>
          <w:b/>
        </w:rPr>
      </w:pPr>
    </w:p>
    <w:p w14:paraId="4FCE1623" w14:textId="77777777" w:rsidR="0037361E" w:rsidRDefault="0037361E">
      <w:pPr>
        <w:rPr>
          <w:rFonts w:cs="Garamond"/>
          <w:b/>
        </w:rPr>
      </w:pPr>
    </w:p>
    <w:p w14:paraId="303418BA" w14:textId="77777777" w:rsidR="0037361E" w:rsidRDefault="0037361E">
      <w:pPr>
        <w:rPr>
          <w:rFonts w:cs="Garamond"/>
        </w:rPr>
      </w:pPr>
    </w:p>
    <w:p w14:paraId="59A57382" w14:textId="77777777" w:rsidR="0037361E" w:rsidRDefault="00035BEF">
      <w:r>
        <w:rPr>
          <w:noProof/>
        </w:rPr>
        <mc:AlternateContent>
          <mc:Choice Requires="wps">
            <w:drawing>
              <wp:inline distT="0" distB="0" distL="0" distR="0" wp14:anchorId="4D5B11B3" wp14:editId="1E10977F">
                <wp:extent cx="6125040" cy="3794760"/>
                <wp:effectExtent l="19050" t="19050" r="28575" b="0"/>
                <wp:docPr id="1" name="Forme1"/>
                <wp:cNvGraphicFramePr/>
                <a:graphic xmlns:a="http://schemas.openxmlformats.org/drawingml/2006/main">
                  <a:graphicData uri="http://schemas.microsoft.com/office/word/2010/wordprocessingShape">
                    <wps:wsp>
                      <wps:cNvSpPr/>
                      <wps:spPr>
                        <a:xfrm>
                          <a:off x="0" y="0"/>
                          <a:ext cx="6125040" cy="3794760"/>
                        </a:xfrm>
                        <a:custGeom>
                          <a:avLst/>
                          <a:gdLst>
                            <a:gd name="textAreaLeft" fmla="*/ 0 w 3472560"/>
                            <a:gd name="textAreaRight" fmla="*/ 3474360 w 3472560"/>
                            <a:gd name="textAreaTop" fmla="*/ 0 h 1982160"/>
                            <a:gd name="textAreaBottom" fmla="*/ 1983600 h 1982160"/>
                          </a:gdLst>
                          <a:ahLst/>
                          <a:cxnLst/>
                          <a:rect l="textAreaLeft" t="textAreaTop" r="textAreaRight" b="textAreaBottom"/>
                          <a:pathLst>
                            <a:path w="9646" h="5596">
                              <a:moveTo>
                                <a:pt x="918" y="0"/>
                              </a:moveTo>
                              <a:lnTo>
                                <a:pt x="918" y="0"/>
                              </a:lnTo>
                              <a:cubicBezTo>
                                <a:pt x="411" y="0"/>
                                <a:pt x="1" y="410"/>
                                <a:pt x="1" y="916"/>
                              </a:cubicBezTo>
                              <a:lnTo>
                                <a:pt x="0" y="4588"/>
                              </a:lnTo>
                              <a:lnTo>
                                <a:pt x="0" y="4587"/>
                              </a:lnTo>
                              <a:cubicBezTo>
                                <a:pt x="0" y="5094"/>
                                <a:pt x="410" y="5504"/>
                                <a:pt x="916" y="5504"/>
                              </a:cubicBezTo>
                              <a:lnTo>
                                <a:pt x="8728" y="5506"/>
                              </a:lnTo>
                              <a:lnTo>
                                <a:pt x="8728" y="5505"/>
                              </a:lnTo>
                              <a:cubicBezTo>
                                <a:pt x="9234" y="5505"/>
                                <a:pt x="9645" y="5095"/>
                                <a:pt x="9645" y="4589"/>
                              </a:cubicBezTo>
                              <a:lnTo>
                                <a:pt x="9646" y="918"/>
                              </a:lnTo>
                              <a:cubicBezTo>
                                <a:pt x="9646" y="411"/>
                                <a:pt x="9235" y="1"/>
                                <a:pt x="8729" y="1"/>
                              </a:cubicBezTo>
                              <a:lnTo>
                                <a:pt x="918" y="0"/>
                              </a:lnTo>
                              <a:close/>
                            </a:path>
                          </a:pathLst>
                        </a:custGeom>
                        <a:solidFill>
                          <a:srgbClr val="FFFFFF">
                            <a:alpha val="20000"/>
                          </a:srgbClr>
                        </a:solidFill>
                        <a:ln w="31680">
                          <a:solidFill>
                            <a:srgbClr val="4F81BD"/>
                          </a:solidFill>
                          <a:round/>
                        </a:ln>
                      </wps:spPr>
                      <wps:style>
                        <a:lnRef idx="0">
                          <a:scrgbClr r="0" g="0" b="0"/>
                        </a:lnRef>
                        <a:fillRef idx="0">
                          <a:scrgbClr r="0" g="0" b="0"/>
                        </a:fillRef>
                        <a:effectRef idx="0">
                          <a:scrgbClr r="0" g="0" b="0"/>
                        </a:effectRef>
                        <a:fontRef idx="minor"/>
                      </wps:style>
                      <wps:txbx>
                        <w:txbxContent>
                          <w:p w14:paraId="5F864F3A" w14:textId="77777777" w:rsidR="0037361E" w:rsidRDefault="00035BEF">
                            <w:pPr>
                              <w:pStyle w:val="Contenudecadre"/>
                              <w:spacing w:before="240" w:after="240"/>
                              <w:jc w:val="center"/>
                              <w:rPr>
                                <w:sz w:val="28"/>
                                <w:szCs w:val="28"/>
                              </w:rPr>
                            </w:pPr>
                            <w:r>
                              <w:rPr>
                                <w:b/>
                                <w:caps/>
                                <w:color w:val="000000"/>
                                <w:sz w:val="28"/>
                                <w:szCs w:val="28"/>
                              </w:rPr>
                              <w:t>Consultation n° 2025-16</w:t>
                            </w:r>
                          </w:p>
                          <w:p w14:paraId="3E9A4328" w14:textId="77777777" w:rsidR="0037361E" w:rsidRDefault="0037361E">
                            <w:pPr>
                              <w:pStyle w:val="Contenudecadre"/>
                              <w:spacing w:before="240" w:after="240"/>
                              <w:rPr>
                                <w:sz w:val="28"/>
                                <w:szCs w:val="28"/>
                              </w:rPr>
                            </w:pPr>
                          </w:p>
                          <w:p w14:paraId="3F0F1C44" w14:textId="77777777" w:rsidR="0037361E" w:rsidRDefault="00035BEF">
                            <w:pPr>
                              <w:pStyle w:val="Contenudecadre"/>
                              <w:spacing w:before="240" w:after="240"/>
                              <w:jc w:val="center"/>
                              <w:rPr>
                                <w:b/>
                                <w:caps/>
                                <w:sz w:val="28"/>
                                <w:szCs w:val="28"/>
                              </w:rPr>
                            </w:pPr>
                            <w:r>
                              <w:rPr>
                                <w:b/>
                                <w:bCs/>
                                <w:caps/>
                                <w:color w:val="000000"/>
                                <w:sz w:val="28"/>
                                <w:szCs w:val="28"/>
                              </w:rPr>
                              <w:t>Fourniture et distribution d’effets d’habillement, d’accessoires et d’équipements destinés aux personnels DE LA DIRECTION GENERALE DES DOUANES ET DROITS INDIRECTS (DGDDI)</w:t>
                            </w:r>
                            <w:r>
                              <w:rPr>
                                <w:b/>
                                <w:caps/>
                                <w:color w:val="000000"/>
                                <w:sz w:val="28"/>
                                <w:szCs w:val="28"/>
                              </w:rPr>
                              <w:t>.</w:t>
                            </w:r>
                          </w:p>
                          <w:p w14:paraId="41BC2229" w14:textId="77777777" w:rsidR="0037361E" w:rsidRDefault="0037361E">
                            <w:pPr>
                              <w:pStyle w:val="Contenudecadre"/>
                              <w:spacing w:before="240" w:after="240"/>
                              <w:jc w:val="center"/>
                              <w:rPr>
                                <w:sz w:val="28"/>
                                <w:szCs w:val="28"/>
                              </w:rPr>
                            </w:pPr>
                          </w:p>
                          <w:p w14:paraId="69776758" w14:textId="77777777" w:rsidR="0037361E" w:rsidRDefault="00035BEF">
                            <w:pPr>
                              <w:pStyle w:val="Contenudecadre"/>
                              <w:jc w:val="center"/>
                              <w:rPr>
                                <w:sz w:val="28"/>
                                <w:szCs w:val="28"/>
                              </w:rPr>
                            </w:pPr>
                            <w:r>
                              <w:rPr>
                                <w:b/>
                                <w:bCs/>
                                <w:color w:val="000000"/>
                                <w:sz w:val="28"/>
                                <w:szCs w:val="28"/>
                                <w:u w:val="single"/>
                              </w:rPr>
                              <w:t>CADRE DE RÉPONSE TECHNIQUE (CRT)</w:t>
                            </w:r>
                          </w:p>
                          <w:p w14:paraId="24C47CC1" w14:textId="77777777" w:rsidR="0037361E" w:rsidRDefault="0037361E">
                            <w:pPr>
                              <w:pStyle w:val="Contenudecadre"/>
                              <w:jc w:val="center"/>
                              <w:rPr>
                                <w:sz w:val="28"/>
                                <w:szCs w:val="28"/>
                              </w:rPr>
                            </w:pPr>
                          </w:p>
                          <w:p w14:paraId="20F2AD2A" w14:textId="77777777" w:rsidR="0037361E" w:rsidRDefault="0037361E">
                            <w:pPr>
                              <w:pStyle w:val="Contenudecadre"/>
                              <w:jc w:val="center"/>
                              <w:rPr>
                                <w:sz w:val="28"/>
                                <w:szCs w:val="28"/>
                              </w:rPr>
                            </w:pPr>
                          </w:p>
                          <w:p w14:paraId="18E9EED0" w14:textId="6EBD96AA" w:rsidR="0037361E" w:rsidRDefault="00035BEF">
                            <w:pPr>
                              <w:pStyle w:val="Contenudecadre"/>
                              <w:jc w:val="center"/>
                              <w:rPr>
                                <w:sz w:val="28"/>
                                <w:szCs w:val="28"/>
                              </w:rPr>
                            </w:pPr>
                            <w:r>
                              <w:rPr>
                                <w:b/>
                                <w:bCs/>
                                <w:color w:val="000000"/>
                                <w:sz w:val="28"/>
                                <w:szCs w:val="28"/>
                                <w:u w:val="single"/>
                              </w:rPr>
                              <w:t>Lot 2 :</w:t>
                            </w:r>
                            <w:r>
                              <w:rPr>
                                <w:b/>
                                <w:bCs/>
                                <w:color w:val="000000"/>
                                <w:sz w:val="28"/>
                                <w:szCs w:val="28"/>
                              </w:rPr>
                              <w:t xml:space="preserve"> fourniture de tenues sérigraphiées et leurs équipements de protection passive</w:t>
                            </w:r>
                            <w:r w:rsidR="00225AD8">
                              <w:rPr>
                                <w:b/>
                                <w:bCs/>
                                <w:color w:val="000000"/>
                                <w:sz w:val="28"/>
                                <w:szCs w:val="28"/>
                              </w:rPr>
                              <w:t xml:space="preserve"> destinés aux agents motocyclistes de la direction générale des douanes et droits indirects (DGDDI)</w:t>
                            </w:r>
                          </w:p>
                          <w:p w14:paraId="617B7122" w14:textId="77777777" w:rsidR="0037361E" w:rsidRDefault="0037361E">
                            <w:pPr>
                              <w:pStyle w:val="Contenudecadre"/>
                              <w:rPr>
                                <w:sz w:val="28"/>
                                <w:szCs w:val="28"/>
                              </w:rPr>
                            </w:pPr>
                          </w:p>
                          <w:p w14:paraId="57B021CE" w14:textId="77777777" w:rsidR="0037361E" w:rsidRDefault="0037361E">
                            <w:pPr>
                              <w:pStyle w:val="Contenudecadre"/>
                              <w:rPr>
                                <w:color w:val="000000"/>
                              </w:rPr>
                            </w:pPr>
                          </w:p>
                        </w:txbxContent>
                      </wps:txbx>
                      <wps:bodyPr lIns="0" rIns="0" anchor="t" upright="1">
                        <a:noAutofit/>
                      </wps:bodyPr>
                    </wps:wsp>
                  </a:graphicData>
                </a:graphic>
              </wp:inline>
            </w:drawing>
          </mc:Choice>
          <mc:Fallback>
            <w:pict>
              <v:shape w14:anchorId="4D5B11B3" id="Forme1" o:spid="_x0000_s1026" style="width:482.3pt;height:298.8pt;visibility:visible;mso-wrap-style:square;mso-left-percent:-10001;mso-top-percent:-10001;mso-position-horizontal:absolute;mso-position-horizontal-relative:char;mso-position-vertical:absolute;mso-position-vertical-relative:line;mso-left-percent:-10001;mso-top-percent:-10001;v-text-anchor:top" coordsize="9646,559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" adj="-11796480,,5400" path="m918,r,c411,,1,410,1,916l,4588r,-1c,5094,410,5504,916,5504r7812,2l8728,5505v506,,917,-410,917,-916l9646,918c9646,411,9235,1,8729,1l918,xe" strokecolor="#4f81bd" strokeweight=".88mm">
                <v:fill opacity="13107f"/>
                <v:stroke joinstyle="round"/>
                <v:formulas/>
                <v:path arrowok="t" o:connecttype="custom" textboxrect="0,0,9651,5600"/>
                <v:textbox inset="0,,0">
                  <w:txbxContent>
                    <w:p w14:paraId="5F864F3A" w14:textId="77777777" w:rsidR="0037361E" w:rsidRDefault="00035BEF">
                      <w:pPr>
                        <w:pStyle w:val="Contenudecadre"/>
                        <w:spacing w:before="240" w:after="240"/>
                        <w:jc w:val="center"/>
                        <w:rPr>
                          <w:sz w:val="28"/>
                          <w:szCs w:val="28"/>
                        </w:rPr>
                      </w:pPr>
                      <w:r>
                        <w:rPr>
                          <w:b/>
                          <w:caps/>
                          <w:color w:val="000000"/>
                          <w:sz w:val="28"/>
                          <w:szCs w:val="28"/>
                        </w:rPr>
                        <w:t>Consultation n° 2025-16</w:t>
                      </w:r>
                    </w:p>
                    <w:p w14:paraId="3E9A4328" w14:textId="77777777" w:rsidR="0037361E" w:rsidRDefault="0037361E">
                      <w:pPr>
                        <w:pStyle w:val="Contenudecadre"/>
                        <w:spacing w:before="240" w:after="240"/>
                        <w:rPr>
                          <w:sz w:val="28"/>
                          <w:szCs w:val="28"/>
                        </w:rPr>
                      </w:pPr>
                    </w:p>
                    <w:p w14:paraId="3F0F1C44" w14:textId="77777777" w:rsidR="0037361E" w:rsidRDefault="00035BEF">
                      <w:pPr>
                        <w:pStyle w:val="Contenudecadre"/>
                        <w:spacing w:before="240" w:after="240"/>
                        <w:jc w:val="center"/>
                        <w:rPr>
                          <w:b/>
                          <w:caps/>
                          <w:sz w:val="28"/>
                          <w:szCs w:val="28"/>
                        </w:rPr>
                      </w:pPr>
                      <w:r>
                        <w:rPr>
                          <w:b/>
                          <w:bCs/>
                          <w:caps/>
                          <w:color w:val="000000"/>
                          <w:sz w:val="28"/>
                          <w:szCs w:val="28"/>
                        </w:rPr>
                        <w:t>Fourniture et distribution d’effets d’habillement, d’accessoires et d’équipements destinés aux personnels DE LA DIRECTION GENERALE DES DOUANES ET DROITS INDIRECTS (DGDDI)</w:t>
                      </w:r>
                      <w:r>
                        <w:rPr>
                          <w:b/>
                          <w:caps/>
                          <w:color w:val="000000"/>
                          <w:sz w:val="28"/>
                          <w:szCs w:val="28"/>
                        </w:rPr>
                        <w:t>.</w:t>
                      </w:r>
                    </w:p>
                    <w:p w14:paraId="41BC2229" w14:textId="77777777" w:rsidR="0037361E" w:rsidRDefault="0037361E">
                      <w:pPr>
                        <w:pStyle w:val="Contenudecadre"/>
                        <w:spacing w:before="240" w:after="240"/>
                        <w:jc w:val="center"/>
                        <w:rPr>
                          <w:sz w:val="28"/>
                          <w:szCs w:val="28"/>
                        </w:rPr>
                      </w:pPr>
                    </w:p>
                    <w:p w14:paraId="69776758" w14:textId="77777777" w:rsidR="0037361E" w:rsidRDefault="00035BEF">
                      <w:pPr>
                        <w:pStyle w:val="Contenudecadre"/>
                        <w:jc w:val="center"/>
                        <w:rPr>
                          <w:sz w:val="28"/>
                          <w:szCs w:val="28"/>
                        </w:rPr>
                      </w:pPr>
                      <w:r>
                        <w:rPr>
                          <w:b/>
                          <w:bCs/>
                          <w:color w:val="000000"/>
                          <w:sz w:val="28"/>
                          <w:szCs w:val="28"/>
                          <w:u w:val="single"/>
                        </w:rPr>
                        <w:t>CADRE DE RÉPONSE TECHNIQUE (CRT)</w:t>
                      </w:r>
                    </w:p>
                    <w:p w14:paraId="24C47CC1" w14:textId="77777777" w:rsidR="0037361E" w:rsidRDefault="0037361E">
                      <w:pPr>
                        <w:pStyle w:val="Contenudecadre"/>
                        <w:jc w:val="center"/>
                        <w:rPr>
                          <w:sz w:val="28"/>
                          <w:szCs w:val="28"/>
                        </w:rPr>
                      </w:pPr>
                    </w:p>
                    <w:p w14:paraId="20F2AD2A" w14:textId="77777777" w:rsidR="0037361E" w:rsidRDefault="0037361E">
                      <w:pPr>
                        <w:pStyle w:val="Contenudecadre"/>
                        <w:jc w:val="center"/>
                        <w:rPr>
                          <w:sz w:val="28"/>
                          <w:szCs w:val="28"/>
                        </w:rPr>
                      </w:pPr>
                    </w:p>
                    <w:p w14:paraId="18E9EED0" w14:textId="6EBD96AA" w:rsidR="0037361E" w:rsidRDefault="00035BEF">
                      <w:pPr>
                        <w:pStyle w:val="Contenudecadre"/>
                        <w:jc w:val="center"/>
                        <w:rPr>
                          <w:sz w:val="28"/>
                          <w:szCs w:val="28"/>
                        </w:rPr>
                      </w:pPr>
                      <w:r>
                        <w:rPr>
                          <w:b/>
                          <w:bCs/>
                          <w:color w:val="000000"/>
                          <w:sz w:val="28"/>
                          <w:szCs w:val="28"/>
                          <w:u w:val="single"/>
                        </w:rPr>
                        <w:t>Lot 2 :</w:t>
                      </w:r>
                      <w:r>
                        <w:rPr>
                          <w:b/>
                          <w:bCs/>
                          <w:color w:val="000000"/>
                          <w:sz w:val="28"/>
                          <w:szCs w:val="28"/>
                        </w:rPr>
                        <w:t xml:space="preserve"> fourniture de tenues sérigraphiées et leurs équipements de protection passive</w:t>
                      </w:r>
                      <w:r w:rsidR="00225AD8">
                        <w:rPr>
                          <w:b/>
                          <w:bCs/>
                          <w:color w:val="000000"/>
                          <w:sz w:val="28"/>
                          <w:szCs w:val="28"/>
                        </w:rPr>
                        <w:t xml:space="preserve"> destinés aux agents motocyclistes de la direction générale des douanes et droits indirects (DGDDI)</w:t>
                      </w:r>
                    </w:p>
                    <w:p w14:paraId="617B7122" w14:textId="77777777" w:rsidR="0037361E" w:rsidRDefault="0037361E">
                      <w:pPr>
                        <w:pStyle w:val="Contenudecadre"/>
                        <w:rPr>
                          <w:sz w:val="28"/>
                          <w:szCs w:val="28"/>
                        </w:rPr>
                      </w:pPr>
                    </w:p>
                    <w:p w14:paraId="57B021CE" w14:textId="77777777" w:rsidR="0037361E" w:rsidRDefault="0037361E">
                      <w:pPr>
                        <w:pStyle w:val="Contenudecadre"/>
                        <w:rPr>
                          <w:color w:val="000000"/>
                        </w:rPr>
                      </w:pPr>
                    </w:p>
                  </w:txbxContent>
                </v:textbox>
                <w10:anchorlock/>
              </v:shape>
            </w:pict>
          </mc:Fallback>
        </mc:AlternateContent>
      </w:r>
    </w:p>
    <w:p w14:paraId="3B4D1732" w14:textId="77777777" w:rsidR="0037361E" w:rsidRDefault="0037361E">
      <w:pPr>
        <w:pStyle w:val="western"/>
        <w:rPr>
          <w:rFonts w:ascii="Marianne" w:hAnsi="Marianne"/>
          <w:b/>
          <w:bCs/>
          <w:sz w:val="20"/>
          <w:szCs w:val="20"/>
          <w:u w:val="single"/>
        </w:rPr>
      </w:pPr>
    </w:p>
    <w:p w14:paraId="177FB242" w14:textId="77777777" w:rsidR="0037361E" w:rsidRDefault="0037361E">
      <w:pPr>
        <w:pStyle w:val="western"/>
        <w:rPr>
          <w:rFonts w:ascii="Marianne" w:hAnsi="Marianne"/>
          <w:b/>
          <w:bCs/>
          <w:sz w:val="20"/>
          <w:szCs w:val="20"/>
          <w:u w:val="single"/>
        </w:rPr>
      </w:pPr>
    </w:p>
    <w:p w14:paraId="18E64055" w14:textId="77777777" w:rsidR="0037361E" w:rsidRDefault="0037361E">
      <w:pPr>
        <w:pStyle w:val="western"/>
        <w:rPr>
          <w:rFonts w:ascii="Marianne" w:hAnsi="Marianne"/>
          <w:b/>
          <w:bCs/>
          <w:sz w:val="20"/>
          <w:szCs w:val="20"/>
          <w:u w:val="single"/>
        </w:rPr>
      </w:pPr>
    </w:p>
    <w:p w14:paraId="543EB2C0" w14:textId="77777777" w:rsidR="0037361E" w:rsidRDefault="0037361E">
      <w:pPr>
        <w:pStyle w:val="western"/>
        <w:rPr>
          <w:rFonts w:ascii="Marianne" w:hAnsi="Marianne"/>
          <w:b/>
          <w:bCs/>
          <w:sz w:val="20"/>
          <w:szCs w:val="20"/>
          <w:u w:val="single"/>
        </w:rPr>
      </w:pPr>
    </w:p>
    <w:p w14:paraId="045C6099" w14:textId="77777777" w:rsidR="0037361E" w:rsidRDefault="00035BEF">
      <w:pPr>
        <w:pStyle w:val="western"/>
        <w:rPr>
          <w:rFonts w:ascii="Marianne" w:hAnsi="Marianne"/>
          <w:sz w:val="20"/>
          <w:szCs w:val="20"/>
        </w:rPr>
      </w:pPr>
      <w:r>
        <w:rPr>
          <w:rFonts w:ascii="Marianne" w:hAnsi="Marianne"/>
          <w:b/>
          <w:bCs/>
          <w:sz w:val="20"/>
          <w:szCs w:val="20"/>
          <w:u w:val="single"/>
        </w:rPr>
        <w:t>Procédure de passation</w:t>
      </w:r>
      <w:r>
        <w:rPr>
          <w:rFonts w:ascii="Marianne" w:hAnsi="Marianne"/>
          <w:b/>
          <w:bCs/>
          <w:sz w:val="20"/>
          <w:szCs w:val="20"/>
        </w:rPr>
        <w:t xml:space="preserve"> : </w:t>
      </w:r>
      <w:r>
        <w:rPr>
          <w:rFonts w:ascii="Marianne" w:hAnsi="Marianne"/>
          <w:sz w:val="20"/>
          <w:szCs w:val="20"/>
        </w:rPr>
        <w:t>Appel d’offres ouvert</w:t>
      </w:r>
    </w:p>
    <w:p w14:paraId="66F26FD2" w14:textId="77777777" w:rsidR="0037361E" w:rsidRDefault="00035BEF">
      <w:pPr>
        <w:pStyle w:val="western"/>
        <w:rPr>
          <w:rFonts w:ascii="Marianne" w:hAnsi="Marianne"/>
          <w:sz w:val="20"/>
          <w:szCs w:val="20"/>
        </w:rPr>
        <w:sectPr w:rsidR="0037361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720" w:left="1134" w:header="720" w:footer="0" w:gutter="0"/>
          <w:cols w:space="720"/>
          <w:formProt w:val="0"/>
          <w:docGrid w:linePitch="326"/>
        </w:sectPr>
      </w:pPr>
      <w:r>
        <w:rPr>
          <w:rFonts w:ascii="Marianne" w:hAnsi="Marianne"/>
          <w:bCs/>
          <w:sz w:val="20"/>
          <w:szCs w:val="20"/>
        </w:rPr>
        <w:t xml:space="preserve">En application des articles L.2124-2, R.2124-2 et R.2161-2 à R.2161-5 </w:t>
      </w:r>
      <w:r>
        <w:rPr>
          <w:rFonts w:ascii="Marianne" w:hAnsi="Marianne"/>
          <w:sz w:val="20"/>
          <w:szCs w:val="20"/>
        </w:rPr>
        <w:t>du Code de la commande publique dans sa version en vigueur au jour de la publication de l’avis d’appel à la concurrence</w:t>
      </w:r>
    </w:p>
    <w:p w14:paraId="7DB8CBDD" w14:textId="77777777" w:rsidR="0037361E" w:rsidRDefault="0037361E">
      <w:pPr>
        <w:tabs>
          <w:tab w:val="left" w:pos="2211"/>
        </w:tabs>
      </w:pPr>
    </w:p>
    <w:p w14:paraId="3571D1CD" w14:textId="77777777" w:rsidR="0037361E" w:rsidRDefault="0037361E"/>
    <w:p w14:paraId="6A8A6A54" w14:textId="77777777" w:rsidR="0037361E" w:rsidRDefault="0037361E"/>
    <w:p w14:paraId="5B1E15F2" w14:textId="77777777" w:rsidR="0037361E" w:rsidRDefault="0037361E">
      <w:bookmarkStart w:id="2" w:name="_Hlk139983408_Copie_1"/>
      <w:bookmarkEnd w:id="2"/>
    </w:p>
    <w:tbl>
      <w:tblPr>
        <w:tblW w:w="9771" w:type="dxa"/>
        <w:tblInd w:w="113" w:type="dxa"/>
        <w:tblLayout w:type="fixed"/>
        <w:tblLook w:val="04A0" w:firstRow="1" w:lastRow="0" w:firstColumn="1" w:lastColumn="0" w:noHBand="0" w:noVBand="1"/>
      </w:tblPr>
      <w:tblGrid>
        <w:gridCol w:w="9771"/>
      </w:tblGrid>
      <w:tr w:rsidR="0037361E" w14:paraId="2DEEB093" w14:textId="77777777">
        <w:tc>
          <w:tcPr>
            <w:tcW w:w="9771" w:type="dxa"/>
            <w:tcBorders>
              <w:top w:val="single" w:sz="4" w:space="0" w:color="000000"/>
              <w:left w:val="single" w:sz="4" w:space="0" w:color="000000"/>
              <w:bottom w:val="single" w:sz="4" w:space="0" w:color="000000"/>
              <w:right w:val="single" w:sz="4" w:space="0" w:color="000000"/>
            </w:tcBorders>
          </w:tcPr>
          <w:p w14:paraId="2C3CC14D" w14:textId="77777777" w:rsidR="0037361E" w:rsidRDefault="0037361E">
            <w:pPr>
              <w:jc w:val="center"/>
              <w:rPr>
                <w:rStyle w:val="Fort"/>
                <w:bCs/>
                <w:smallCaps/>
                <w:sz w:val="22"/>
                <w:szCs w:val="22"/>
                <w:u w:val="single"/>
              </w:rPr>
            </w:pPr>
          </w:p>
          <w:p w14:paraId="31D07F64" w14:textId="77777777" w:rsidR="0037361E" w:rsidRDefault="00035BEF">
            <w:pPr>
              <w:jc w:val="center"/>
              <w:rPr>
                <w:sz w:val="28"/>
                <w:szCs w:val="22"/>
              </w:rPr>
            </w:pPr>
            <w:r>
              <w:rPr>
                <w:rStyle w:val="Fort"/>
                <w:bCs/>
                <w:smallCaps/>
                <w:sz w:val="22"/>
                <w:szCs w:val="22"/>
                <w:u w:val="single"/>
              </w:rPr>
              <w:t>Identification du candidat</w:t>
            </w:r>
          </w:p>
          <w:p w14:paraId="26B3DFB2" w14:textId="77777777" w:rsidR="0037361E" w:rsidRDefault="0037361E"/>
          <w:p w14:paraId="5D996443" w14:textId="77777777" w:rsidR="0037361E" w:rsidRDefault="0037361E">
            <w:pPr>
              <w:rPr>
                <w:rStyle w:val="Fort"/>
                <w:smallCaps/>
              </w:rPr>
            </w:pPr>
          </w:p>
          <w:p w14:paraId="60A84BCF" w14:textId="77777777" w:rsidR="0037361E" w:rsidRDefault="0037361E">
            <w:pPr>
              <w:rPr>
                <w:rStyle w:val="Fort"/>
                <w:smallCaps/>
              </w:rPr>
            </w:pPr>
          </w:p>
          <w:p w14:paraId="33712C80" w14:textId="77777777" w:rsidR="0037361E" w:rsidRDefault="00035BEF">
            <w:r>
              <w:rPr>
                <w:rStyle w:val="Fort"/>
                <w:smallCaps/>
              </w:rPr>
              <w:t>Nom</w:t>
            </w:r>
            <w:r>
              <w:rPr>
                <w:rStyle w:val="Fort"/>
                <w:rFonts w:ascii="Calibri" w:hAnsi="Calibri" w:cs="Calibri"/>
                <w:smallCaps/>
              </w:rPr>
              <w:t> </w:t>
            </w:r>
            <w:r>
              <w:rPr>
                <w:rStyle w:val="Fort"/>
                <w:smallCaps/>
              </w:rPr>
              <w:t>de l</w:t>
            </w:r>
            <w:r>
              <w:rPr>
                <w:rStyle w:val="Fort"/>
                <w:rFonts w:cs="Marianne"/>
                <w:smallCaps/>
              </w:rPr>
              <w:t>’</w:t>
            </w:r>
            <w:r>
              <w:rPr>
                <w:rStyle w:val="Fort"/>
                <w:smallCaps/>
              </w:rPr>
              <w:t>entreprise</w:t>
            </w:r>
            <w:r>
              <w:rPr>
                <w:rStyle w:val="Fort"/>
                <w:rFonts w:ascii="Calibri" w:hAnsi="Calibri" w:cs="Calibri"/>
                <w:smallCaps/>
              </w:rPr>
              <w:t> </w:t>
            </w:r>
            <w:r>
              <w:rPr>
                <w:rStyle w:val="Fort"/>
                <w:smallCaps/>
              </w:rPr>
              <w:t>:</w:t>
            </w:r>
          </w:p>
          <w:p w14:paraId="17C4FE59" w14:textId="77777777" w:rsidR="0037361E" w:rsidRDefault="0037361E">
            <w:pPr>
              <w:rPr>
                <w:rFonts w:cs="Arial"/>
                <w:b/>
              </w:rPr>
            </w:pPr>
          </w:p>
          <w:p w14:paraId="7B5E599F" w14:textId="77777777" w:rsidR="0037361E" w:rsidRDefault="0037361E">
            <w:pPr>
              <w:rPr>
                <w:rFonts w:cs="Arial"/>
                <w:b/>
              </w:rPr>
            </w:pPr>
          </w:p>
          <w:p w14:paraId="6DA118ED" w14:textId="77777777" w:rsidR="0037361E" w:rsidRDefault="00035BEF">
            <w:r>
              <w:rPr>
                <w:rFonts w:cs="Arial"/>
              </w:rPr>
              <w:t>Adresse</w:t>
            </w:r>
            <w:r>
              <w:rPr>
                <w:rFonts w:ascii="Calibri" w:hAnsi="Calibri" w:cs="Calibri"/>
              </w:rPr>
              <w:t> </w:t>
            </w:r>
            <w:r>
              <w:rPr>
                <w:rFonts w:cs="Arial"/>
              </w:rPr>
              <w:t>du si</w:t>
            </w:r>
            <w:r>
              <w:rPr>
                <w:rFonts w:cs="Marianne"/>
              </w:rPr>
              <w:t>è</w:t>
            </w:r>
            <w:r>
              <w:rPr>
                <w:rFonts w:cs="Arial"/>
              </w:rPr>
              <w:t>ge social</w:t>
            </w:r>
            <w:r>
              <w:rPr>
                <w:rFonts w:ascii="Calibri" w:hAnsi="Calibri" w:cs="Calibri"/>
              </w:rPr>
              <w:t> </w:t>
            </w:r>
            <w:r>
              <w:rPr>
                <w:rFonts w:cs="Arial"/>
              </w:rPr>
              <w:t>:</w:t>
            </w:r>
          </w:p>
          <w:p w14:paraId="58463927" w14:textId="77777777" w:rsidR="0037361E" w:rsidRDefault="0037361E">
            <w:pPr>
              <w:rPr>
                <w:rFonts w:cs="Arial"/>
                <w:b/>
              </w:rPr>
            </w:pPr>
          </w:p>
          <w:p w14:paraId="190B6D27" w14:textId="77777777" w:rsidR="0037361E" w:rsidRDefault="0037361E">
            <w:pPr>
              <w:rPr>
                <w:rFonts w:cs="Arial"/>
                <w:b/>
              </w:rPr>
            </w:pPr>
          </w:p>
          <w:p w14:paraId="66673ECB" w14:textId="77777777" w:rsidR="0037361E" w:rsidRDefault="00035BEF">
            <w:r>
              <w:rPr>
                <w:rFonts w:cs="Arial"/>
              </w:rPr>
              <w:t>N° SIRET</w:t>
            </w:r>
            <w:r>
              <w:rPr>
                <w:rFonts w:ascii="Calibri" w:hAnsi="Calibri" w:cs="Calibri"/>
              </w:rPr>
              <w:t> </w:t>
            </w:r>
            <w:r>
              <w:rPr>
                <w:rFonts w:cs="Arial"/>
              </w:rPr>
              <w:t>:</w:t>
            </w:r>
          </w:p>
          <w:p w14:paraId="21E0D27B" w14:textId="77777777" w:rsidR="0037361E" w:rsidRDefault="0037361E">
            <w:pPr>
              <w:rPr>
                <w:rFonts w:cs="Arial"/>
                <w:b/>
              </w:rPr>
            </w:pPr>
          </w:p>
          <w:p w14:paraId="48F77F44" w14:textId="77777777" w:rsidR="0037361E" w:rsidRDefault="0037361E">
            <w:pPr>
              <w:rPr>
                <w:rFonts w:cs="Arial"/>
                <w:b/>
              </w:rPr>
            </w:pPr>
          </w:p>
          <w:p w14:paraId="59DA3196" w14:textId="77777777" w:rsidR="0037361E" w:rsidRDefault="00035BEF">
            <w:r>
              <w:rPr>
                <w:rFonts w:cs="Arial"/>
              </w:rPr>
              <w:t>Tél</w:t>
            </w:r>
            <w:r>
              <w:rPr>
                <w:rFonts w:ascii="Calibri" w:hAnsi="Calibri" w:cs="Calibri"/>
              </w:rPr>
              <w:t> </w:t>
            </w:r>
            <w:r>
              <w:rPr>
                <w:rFonts w:cs="Arial"/>
              </w:rPr>
              <w:t>du si</w:t>
            </w:r>
            <w:r>
              <w:rPr>
                <w:rFonts w:cs="Marianne"/>
              </w:rPr>
              <w:t>è</w:t>
            </w:r>
            <w:r>
              <w:rPr>
                <w:rFonts w:cs="Arial"/>
              </w:rPr>
              <w:t>ge social</w:t>
            </w:r>
            <w:r>
              <w:rPr>
                <w:rFonts w:ascii="Calibri" w:hAnsi="Calibri" w:cs="Calibri"/>
              </w:rPr>
              <w:t> </w:t>
            </w:r>
            <w:r>
              <w:rPr>
                <w:rFonts w:cs="Arial"/>
              </w:rPr>
              <w:t>:</w:t>
            </w:r>
          </w:p>
          <w:p w14:paraId="22AD3830" w14:textId="77777777" w:rsidR="0037361E" w:rsidRDefault="0037361E">
            <w:pPr>
              <w:rPr>
                <w:rFonts w:cs="Arial"/>
                <w:b/>
              </w:rPr>
            </w:pPr>
          </w:p>
          <w:p w14:paraId="6A51441B" w14:textId="77777777" w:rsidR="0037361E" w:rsidRDefault="0037361E">
            <w:pPr>
              <w:rPr>
                <w:rFonts w:cs="Arial"/>
                <w:b/>
              </w:rPr>
            </w:pPr>
          </w:p>
          <w:p w14:paraId="4AAEA244" w14:textId="77777777" w:rsidR="0037361E" w:rsidRDefault="00035BEF">
            <w:r>
              <w:rPr>
                <w:rFonts w:cs="Arial"/>
              </w:rPr>
              <w:t>Personne habilitée à représenter la société</w:t>
            </w:r>
            <w:r>
              <w:rPr>
                <w:rFonts w:ascii="Calibri" w:hAnsi="Calibri" w:cs="Calibri"/>
              </w:rPr>
              <w:t> </w:t>
            </w:r>
            <w:r>
              <w:rPr>
                <w:rFonts w:cs="Arial"/>
              </w:rPr>
              <w:t>:</w:t>
            </w:r>
          </w:p>
          <w:p w14:paraId="2893D81B" w14:textId="77777777" w:rsidR="0037361E" w:rsidRDefault="0037361E">
            <w:pPr>
              <w:rPr>
                <w:rFonts w:cs="Arial"/>
                <w:b/>
              </w:rPr>
            </w:pPr>
          </w:p>
          <w:p w14:paraId="4AD64FA3" w14:textId="77777777" w:rsidR="0037361E" w:rsidRDefault="0037361E">
            <w:pPr>
              <w:rPr>
                <w:rFonts w:cs="Arial"/>
                <w:b/>
              </w:rPr>
            </w:pPr>
          </w:p>
          <w:p w14:paraId="1AB9F32A" w14:textId="77777777" w:rsidR="0037361E" w:rsidRDefault="00035BEF">
            <w:r>
              <w:rPr>
                <w:rFonts w:cs="Arial"/>
              </w:rPr>
              <w:t>Téléphone de la personne habilitée</w:t>
            </w:r>
            <w:r>
              <w:rPr>
                <w:rFonts w:ascii="Calibri" w:hAnsi="Calibri" w:cs="Calibri"/>
              </w:rPr>
              <w:t> </w:t>
            </w:r>
            <w:r>
              <w:rPr>
                <w:rFonts w:cs="Arial"/>
              </w:rPr>
              <w:t>:</w:t>
            </w:r>
          </w:p>
          <w:p w14:paraId="6AB248A7" w14:textId="77777777" w:rsidR="0037361E" w:rsidRDefault="0037361E">
            <w:pPr>
              <w:rPr>
                <w:rFonts w:cs="Arial"/>
              </w:rPr>
            </w:pPr>
          </w:p>
          <w:p w14:paraId="549A29ED" w14:textId="77777777" w:rsidR="0037361E" w:rsidRDefault="0037361E">
            <w:pPr>
              <w:rPr>
                <w:rFonts w:cs="Arial"/>
              </w:rPr>
            </w:pPr>
          </w:p>
          <w:p w14:paraId="39473B38" w14:textId="77777777" w:rsidR="0037361E" w:rsidRDefault="00035BEF">
            <w:r>
              <w:rPr>
                <w:rFonts w:eastAsia="Calibri"/>
                <w:color w:val="00000A"/>
                <w:lang w:eastAsia="en-US"/>
              </w:rPr>
              <w:t>Courriel de la personne habilitée</w:t>
            </w:r>
            <w:r>
              <w:rPr>
                <w:rFonts w:ascii="Calibri" w:eastAsia="Calibri" w:hAnsi="Calibri" w:cs="Calibri"/>
                <w:color w:val="00000A"/>
                <w:lang w:eastAsia="en-US"/>
              </w:rPr>
              <w:t> </w:t>
            </w:r>
            <w:r>
              <w:rPr>
                <w:rFonts w:eastAsia="Calibri"/>
                <w:color w:val="00000A"/>
                <w:lang w:eastAsia="en-US"/>
              </w:rPr>
              <w:t>:</w:t>
            </w:r>
          </w:p>
          <w:p w14:paraId="7CB7B02D" w14:textId="77777777" w:rsidR="0037361E" w:rsidRDefault="0037361E">
            <w:bookmarkStart w:id="3" w:name="_Hlk139983592"/>
            <w:bookmarkEnd w:id="3"/>
          </w:p>
        </w:tc>
      </w:tr>
    </w:tbl>
    <w:p w14:paraId="38F8C58E" w14:textId="77777777" w:rsidR="0037361E" w:rsidRDefault="0037361E"/>
    <w:p w14:paraId="3ABF9D5F" w14:textId="77777777" w:rsidR="0037361E" w:rsidRDefault="0037361E"/>
    <w:p w14:paraId="6405159C" w14:textId="77777777" w:rsidR="0037361E" w:rsidRDefault="0037361E"/>
    <w:p w14:paraId="321AE22E" w14:textId="77777777" w:rsidR="0037361E" w:rsidRDefault="0037361E"/>
    <w:p w14:paraId="4C63D6C0" w14:textId="77777777" w:rsidR="0037361E" w:rsidRDefault="0037361E"/>
    <w:p w14:paraId="2D326E00" w14:textId="77777777" w:rsidR="0037361E" w:rsidRDefault="0037361E"/>
    <w:p w14:paraId="02B2BF36" w14:textId="77777777" w:rsidR="0037361E" w:rsidRDefault="0037361E"/>
    <w:p w14:paraId="1E5E197D" w14:textId="77777777" w:rsidR="0037361E" w:rsidRDefault="0037361E"/>
    <w:p w14:paraId="1B04A3F6" w14:textId="77777777" w:rsidR="0037361E" w:rsidRDefault="0037361E"/>
    <w:p w14:paraId="1C12CCCA" w14:textId="77777777" w:rsidR="0037361E" w:rsidRDefault="0037361E"/>
    <w:p w14:paraId="1847329C" w14:textId="77777777" w:rsidR="0037361E" w:rsidRDefault="0037361E"/>
    <w:p w14:paraId="7E6D3A3F" w14:textId="77777777" w:rsidR="0037361E" w:rsidRDefault="0037361E"/>
    <w:p w14:paraId="3F609034" w14:textId="77777777" w:rsidR="0037361E" w:rsidRDefault="0037361E"/>
    <w:p w14:paraId="7688E48B" w14:textId="77777777" w:rsidR="0037361E" w:rsidRDefault="0037361E"/>
    <w:p w14:paraId="7CB49789" w14:textId="77777777" w:rsidR="0037361E" w:rsidRDefault="0037361E"/>
    <w:p w14:paraId="37266A77" w14:textId="77777777" w:rsidR="0037361E" w:rsidRDefault="0037361E"/>
    <w:p w14:paraId="57CF2F45" w14:textId="77777777" w:rsidR="0037361E" w:rsidRDefault="0037361E"/>
    <w:p w14:paraId="42555451" w14:textId="77777777" w:rsidR="0037361E" w:rsidRDefault="0037361E"/>
    <w:p w14:paraId="5E9070A1" w14:textId="77777777" w:rsidR="0037361E" w:rsidRDefault="0037361E"/>
    <w:p w14:paraId="663DBC15" w14:textId="77777777" w:rsidR="0037361E" w:rsidRDefault="0037361E"/>
    <w:p w14:paraId="69656B89" w14:textId="77777777" w:rsidR="0037361E" w:rsidRDefault="0037361E"/>
    <w:p w14:paraId="72DB54E9" w14:textId="77777777" w:rsidR="0037361E" w:rsidRDefault="0037361E"/>
    <w:p w14:paraId="63556F4B" w14:textId="77777777" w:rsidR="0037361E" w:rsidRDefault="0037361E"/>
    <w:p w14:paraId="5F9B8BCD" w14:textId="77777777" w:rsidR="0037361E" w:rsidRDefault="0037361E"/>
    <w:p w14:paraId="6D4F2577" w14:textId="77777777" w:rsidR="0037361E" w:rsidRDefault="0037361E"/>
    <w:p w14:paraId="105D38F3" w14:textId="77777777" w:rsidR="0037361E" w:rsidRDefault="0037361E"/>
    <w:p w14:paraId="635E7959" w14:textId="77777777" w:rsidR="0037361E" w:rsidRDefault="0037361E"/>
    <w:p w14:paraId="3A623894" w14:textId="77777777" w:rsidR="0037361E" w:rsidRDefault="0037361E"/>
    <w:p w14:paraId="65215929" w14:textId="77777777" w:rsidR="0037361E" w:rsidRDefault="0037361E"/>
    <w:p w14:paraId="4B665A1A" w14:textId="77777777" w:rsidR="0037361E" w:rsidRDefault="0037361E"/>
    <w:p w14:paraId="309B79FA" w14:textId="77777777" w:rsidR="0037361E" w:rsidRDefault="0037361E"/>
    <w:p w14:paraId="57A34030" w14:textId="77777777" w:rsidR="0037361E" w:rsidRDefault="0037361E"/>
    <w:p w14:paraId="2CE25F82" w14:textId="77777777" w:rsidR="0037361E" w:rsidRDefault="0037361E"/>
    <w:p w14:paraId="0376D18D" w14:textId="77777777" w:rsidR="0037361E" w:rsidRDefault="0037361E"/>
    <w:p w14:paraId="0051C11A" w14:textId="77777777" w:rsidR="0037361E" w:rsidRDefault="0037361E">
      <w:bookmarkStart w:id="4" w:name="__RefHeading___Toc2821_1522875453"/>
      <w:bookmarkEnd w:id="4"/>
    </w:p>
    <w:p w14:paraId="5B69C2BC" w14:textId="77777777" w:rsidR="0037361E" w:rsidRDefault="0037361E">
      <w:pPr>
        <w:pStyle w:val="TM1"/>
        <w:tabs>
          <w:tab w:val="left" w:pos="1320"/>
          <w:tab w:val="right" w:leader="dot" w:pos="9771"/>
        </w:tabs>
      </w:pPr>
    </w:p>
    <w:p w14:paraId="03607A4C" w14:textId="77777777" w:rsidR="0037361E" w:rsidRDefault="0037361E">
      <w:pPr>
        <w:suppressAutoHyphens w:val="0"/>
      </w:pPr>
    </w:p>
    <w:sdt>
      <w:sdtPr>
        <w:rPr>
          <w:rFonts w:ascii="Marianne" w:hAnsi="Marianne"/>
          <w:color w:val="auto"/>
          <w:kern w:val="2"/>
          <w:sz w:val="20"/>
          <w:szCs w:val="20"/>
        </w:rPr>
        <w:id w:val="-848941429"/>
        <w:docPartObj>
          <w:docPartGallery w:val="Table of Contents"/>
          <w:docPartUnique/>
        </w:docPartObj>
      </w:sdtPr>
      <w:sdtEndPr/>
      <w:sdtContent>
        <w:p w14:paraId="274068DD" w14:textId="77777777" w:rsidR="0037361E" w:rsidRDefault="00035BEF">
          <w:pPr>
            <w:pStyle w:val="En-ttedetabledesmatires"/>
          </w:pPr>
          <w:r>
            <w:t>Table des matières</w:t>
          </w:r>
        </w:p>
        <w:p w14:paraId="3D8DE25E" w14:textId="20FF08B1" w:rsidR="00117948" w:rsidRDefault="00035BEF">
          <w:pPr>
            <w:pStyle w:val="TM1"/>
            <w:tabs>
              <w:tab w:val="left" w:pos="1065"/>
              <w:tab w:val="right" w:leader="dot" w:pos="9771"/>
            </w:tabs>
            <w:rPr>
              <w:rFonts w:asciiTheme="minorHAnsi" w:eastAsiaTheme="minorEastAsia" w:hAnsiTheme="minorHAnsi" w:cstheme="minorBidi"/>
              <w:noProof/>
              <w:kern w:val="0"/>
              <w:sz w:val="22"/>
              <w:szCs w:val="22"/>
            </w:rPr>
          </w:pPr>
          <w:r>
            <w:fldChar w:fldCharType="begin"/>
          </w:r>
          <w:r>
            <w:rPr>
              <w:rStyle w:val="Sautdindex"/>
              <w:webHidden/>
            </w:rPr>
            <w:instrText xml:space="preserve"> TOC \z \o "1-3" \u \h</w:instrText>
          </w:r>
          <w:r>
            <w:rPr>
              <w:rStyle w:val="Sautdindex"/>
            </w:rPr>
            <w:fldChar w:fldCharType="separate"/>
          </w:r>
          <w:hyperlink w:anchor="_Toc216883833" w:history="1">
            <w:r w:rsidR="00117948" w:rsidRPr="000C77C2">
              <w:rPr>
                <w:rStyle w:val="Lienhypertexte"/>
                <w:noProof/>
              </w:rPr>
              <w:t>Article 1.</w:t>
            </w:r>
            <w:r w:rsidR="00117948">
              <w:rPr>
                <w:rFonts w:asciiTheme="minorHAnsi" w:eastAsiaTheme="minorEastAsia" w:hAnsiTheme="minorHAnsi" w:cstheme="minorBidi"/>
                <w:noProof/>
                <w:kern w:val="0"/>
                <w:sz w:val="22"/>
                <w:szCs w:val="22"/>
              </w:rPr>
              <w:tab/>
            </w:r>
            <w:r w:rsidR="00117948" w:rsidRPr="000C77C2">
              <w:rPr>
                <w:rStyle w:val="Lienhypertexte"/>
                <w:noProof/>
              </w:rPr>
              <w:t>Présentation</w:t>
            </w:r>
            <w:r w:rsidR="00117948">
              <w:rPr>
                <w:noProof/>
                <w:webHidden/>
              </w:rPr>
              <w:tab/>
            </w:r>
            <w:r w:rsidR="00117948">
              <w:rPr>
                <w:noProof/>
                <w:webHidden/>
              </w:rPr>
              <w:fldChar w:fldCharType="begin"/>
            </w:r>
            <w:r w:rsidR="00117948">
              <w:rPr>
                <w:noProof/>
                <w:webHidden/>
              </w:rPr>
              <w:instrText xml:space="preserve"> PAGEREF _Toc216883833 \h </w:instrText>
            </w:r>
            <w:r w:rsidR="00117948">
              <w:rPr>
                <w:noProof/>
                <w:webHidden/>
              </w:rPr>
            </w:r>
            <w:r w:rsidR="00117948">
              <w:rPr>
                <w:noProof/>
                <w:webHidden/>
              </w:rPr>
              <w:fldChar w:fldCharType="separate"/>
            </w:r>
            <w:r w:rsidR="00117948">
              <w:rPr>
                <w:noProof/>
                <w:webHidden/>
              </w:rPr>
              <w:t>4</w:t>
            </w:r>
            <w:r w:rsidR="00117948">
              <w:rPr>
                <w:noProof/>
                <w:webHidden/>
              </w:rPr>
              <w:fldChar w:fldCharType="end"/>
            </w:r>
          </w:hyperlink>
        </w:p>
        <w:p w14:paraId="0732148E" w14:textId="766EA7D8" w:rsidR="00117948" w:rsidRDefault="00117948">
          <w:pPr>
            <w:pStyle w:val="TM1"/>
            <w:tabs>
              <w:tab w:val="left" w:pos="1099"/>
              <w:tab w:val="right" w:leader="dot" w:pos="9771"/>
            </w:tabs>
            <w:rPr>
              <w:rFonts w:asciiTheme="minorHAnsi" w:eastAsiaTheme="minorEastAsia" w:hAnsiTheme="minorHAnsi" w:cstheme="minorBidi"/>
              <w:noProof/>
              <w:kern w:val="0"/>
              <w:sz w:val="22"/>
              <w:szCs w:val="22"/>
            </w:rPr>
          </w:pPr>
          <w:hyperlink w:anchor="_Toc216883834" w:history="1">
            <w:r w:rsidRPr="000C77C2">
              <w:rPr>
                <w:rStyle w:val="Lienhypertexte"/>
                <w:noProof/>
              </w:rPr>
              <w:t>Article 2.</w:t>
            </w:r>
            <w:r>
              <w:rPr>
                <w:rFonts w:asciiTheme="minorHAnsi" w:eastAsiaTheme="minorEastAsia" w:hAnsiTheme="minorHAnsi" w:cstheme="minorBidi"/>
                <w:noProof/>
                <w:kern w:val="0"/>
                <w:sz w:val="22"/>
                <w:szCs w:val="22"/>
              </w:rPr>
              <w:tab/>
            </w:r>
            <w:r w:rsidRPr="000C77C2">
              <w:rPr>
                <w:rStyle w:val="Lienhypertexte"/>
                <w:noProof/>
              </w:rPr>
              <w:t>Rappel des critères de sélection des offres</w:t>
            </w:r>
            <w:r>
              <w:rPr>
                <w:noProof/>
                <w:webHidden/>
              </w:rPr>
              <w:tab/>
            </w:r>
            <w:r>
              <w:rPr>
                <w:noProof/>
                <w:webHidden/>
              </w:rPr>
              <w:fldChar w:fldCharType="begin"/>
            </w:r>
            <w:r>
              <w:rPr>
                <w:noProof/>
                <w:webHidden/>
              </w:rPr>
              <w:instrText xml:space="preserve"> PAGEREF _Toc216883834 \h </w:instrText>
            </w:r>
            <w:r>
              <w:rPr>
                <w:noProof/>
                <w:webHidden/>
              </w:rPr>
            </w:r>
            <w:r>
              <w:rPr>
                <w:noProof/>
                <w:webHidden/>
              </w:rPr>
              <w:fldChar w:fldCharType="separate"/>
            </w:r>
            <w:r>
              <w:rPr>
                <w:noProof/>
                <w:webHidden/>
              </w:rPr>
              <w:t>5</w:t>
            </w:r>
            <w:r>
              <w:rPr>
                <w:noProof/>
                <w:webHidden/>
              </w:rPr>
              <w:fldChar w:fldCharType="end"/>
            </w:r>
          </w:hyperlink>
        </w:p>
        <w:p w14:paraId="274B4E59" w14:textId="070E4EA3" w:rsidR="00117948" w:rsidRDefault="00117948">
          <w:pPr>
            <w:pStyle w:val="TM1"/>
            <w:tabs>
              <w:tab w:val="left" w:pos="1079"/>
              <w:tab w:val="right" w:leader="dot" w:pos="9771"/>
            </w:tabs>
            <w:rPr>
              <w:rFonts w:asciiTheme="minorHAnsi" w:eastAsiaTheme="minorEastAsia" w:hAnsiTheme="minorHAnsi" w:cstheme="minorBidi"/>
              <w:noProof/>
              <w:kern w:val="0"/>
              <w:sz w:val="22"/>
              <w:szCs w:val="22"/>
            </w:rPr>
          </w:pPr>
          <w:hyperlink w:anchor="_Toc216883835" w:history="1">
            <w:r w:rsidRPr="000C77C2">
              <w:rPr>
                <w:rStyle w:val="Lienhypertexte"/>
                <w:noProof/>
              </w:rPr>
              <w:t>Article 3.</w:t>
            </w:r>
            <w:r>
              <w:rPr>
                <w:rFonts w:asciiTheme="minorHAnsi" w:eastAsiaTheme="minorEastAsia" w:hAnsiTheme="minorHAnsi" w:cstheme="minorBidi"/>
                <w:noProof/>
                <w:kern w:val="0"/>
                <w:sz w:val="22"/>
                <w:szCs w:val="22"/>
              </w:rPr>
              <w:tab/>
            </w:r>
            <w:r w:rsidRPr="000C77C2">
              <w:rPr>
                <w:rStyle w:val="Lienhypertexte"/>
                <w:noProof/>
              </w:rPr>
              <w:t>Critère 2</w:t>
            </w:r>
            <w:r w:rsidRPr="000C77C2">
              <w:rPr>
                <w:rStyle w:val="Lienhypertexte"/>
                <w:rFonts w:ascii="Calibri" w:hAnsi="Calibri" w:cs="Calibri"/>
                <w:noProof/>
              </w:rPr>
              <w:t> </w:t>
            </w:r>
            <w:r w:rsidRPr="000C77C2">
              <w:rPr>
                <w:rStyle w:val="Lienhypertexte"/>
                <w:noProof/>
              </w:rPr>
              <w:t>:  Valeur technique (50 %)</w:t>
            </w:r>
            <w:r>
              <w:rPr>
                <w:noProof/>
                <w:webHidden/>
              </w:rPr>
              <w:tab/>
            </w:r>
            <w:r>
              <w:rPr>
                <w:noProof/>
                <w:webHidden/>
              </w:rPr>
              <w:fldChar w:fldCharType="begin"/>
            </w:r>
            <w:r>
              <w:rPr>
                <w:noProof/>
                <w:webHidden/>
              </w:rPr>
              <w:instrText xml:space="preserve"> PAGEREF _Toc216883835 \h </w:instrText>
            </w:r>
            <w:r>
              <w:rPr>
                <w:noProof/>
                <w:webHidden/>
              </w:rPr>
            </w:r>
            <w:r>
              <w:rPr>
                <w:noProof/>
                <w:webHidden/>
              </w:rPr>
              <w:fldChar w:fldCharType="separate"/>
            </w:r>
            <w:r>
              <w:rPr>
                <w:noProof/>
                <w:webHidden/>
              </w:rPr>
              <w:t>7</w:t>
            </w:r>
            <w:r>
              <w:rPr>
                <w:noProof/>
                <w:webHidden/>
              </w:rPr>
              <w:fldChar w:fldCharType="end"/>
            </w:r>
          </w:hyperlink>
        </w:p>
        <w:p w14:paraId="0F09801B" w14:textId="378E16DB" w:rsidR="00117948" w:rsidRDefault="00117948">
          <w:pPr>
            <w:pStyle w:val="TM2"/>
            <w:tabs>
              <w:tab w:val="left" w:pos="693"/>
              <w:tab w:val="right" w:leader="dot" w:pos="9771"/>
            </w:tabs>
            <w:rPr>
              <w:rFonts w:asciiTheme="minorHAnsi" w:eastAsiaTheme="minorEastAsia" w:hAnsiTheme="minorHAnsi" w:cstheme="minorBidi"/>
              <w:noProof/>
              <w:kern w:val="0"/>
              <w:sz w:val="22"/>
              <w:szCs w:val="22"/>
            </w:rPr>
          </w:pPr>
          <w:hyperlink w:anchor="_Toc216883836" w:history="1">
            <w:r w:rsidRPr="000C77C2">
              <w:rPr>
                <w:rStyle w:val="Lienhypertexte"/>
                <w:noProof/>
              </w:rPr>
              <w:t>3.1</w:t>
            </w:r>
            <w:r>
              <w:rPr>
                <w:rFonts w:asciiTheme="minorHAnsi" w:eastAsiaTheme="minorEastAsia" w:hAnsiTheme="minorHAnsi" w:cstheme="minorBidi"/>
                <w:noProof/>
                <w:kern w:val="0"/>
                <w:sz w:val="22"/>
                <w:szCs w:val="22"/>
              </w:rPr>
              <w:tab/>
            </w:r>
            <w:r w:rsidRPr="000C77C2">
              <w:rPr>
                <w:rStyle w:val="Lienhypertexte"/>
                <w:noProof/>
              </w:rPr>
              <w:t>Sous-critère 2.1</w:t>
            </w:r>
            <w:r w:rsidRPr="000C77C2">
              <w:rPr>
                <w:rStyle w:val="Lienhypertexte"/>
                <w:rFonts w:ascii="Calibri" w:hAnsi="Calibri" w:cs="Calibri"/>
                <w:noProof/>
              </w:rPr>
              <w:t> </w:t>
            </w:r>
            <w:r w:rsidRPr="000C77C2">
              <w:rPr>
                <w:rStyle w:val="Lienhypertexte"/>
                <w:noProof/>
              </w:rPr>
              <w:t>: Qualité des effets (40 %)</w:t>
            </w:r>
            <w:r>
              <w:rPr>
                <w:noProof/>
                <w:webHidden/>
              </w:rPr>
              <w:tab/>
            </w:r>
            <w:r>
              <w:rPr>
                <w:noProof/>
                <w:webHidden/>
              </w:rPr>
              <w:fldChar w:fldCharType="begin"/>
            </w:r>
            <w:r>
              <w:rPr>
                <w:noProof/>
                <w:webHidden/>
              </w:rPr>
              <w:instrText xml:space="preserve"> PAGEREF _Toc216883836 \h </w:instrText>
            </w:r>
            <w:r>
              <w:rPr>
                <w:noProof/>
                <w:webHidden/>
              </w:rPr>
            </w:r>
            <w:r>
              <w:rPr>
                <w:noProof/>
                <w:webHidden/>
              </w:rPr>
              <w:fldChar w:fldCharType="separate"/>
            </w:r>
            <w:r>
              <w:rPr>
                <w:noProof/>
                <w:webHidden/>
              </w:rPr>
              <w:t>7</w:t>
            </w:r>
            <w:r>
              <w:rPr>
                <w:noProof/>
                <w:webHidden/>
              </w:rPr>
              <w:fldChar w:fldCharType="end"/>
            </w:r>
          </w:hyperlink>
        </w:p>
        <w:p w14:paraId="7A844221" w14:textId="47A85AF2" w:rsidR="00117948" w:rsidRDefault="00117948">
          <w:pPr>
            <w:pStyle w:val="TM3"/>
            <w:tabs>
              <w:tab w:val="left" w:pos="967"/>
              <w:tab w:val="right" w:leader="dot" w:pos="9771"/>
            </w:tabs>
            <w:rPr>
              <w:rFonts w:asciiTheme="minorHAnsi" w:eastAsiaTheme="minorEastAsia" w:hAnsiTheme="minorHAnsi" w:cstheme="minorBidi"/>
              <w:noProof/>
              <w:kern w:val="0"/>
              <w:sz w:val="22"/>
              <w:szCs w:val="22"/>
            </w:rPr>
          </w:pPr>
          <w:hyperlink w:anchor="_Toc216883837" w:history="1">
            <w:r w:rsidRPr="000C77C2">
              <w:rPr>
                <w:rStyle w:val="Lienhypertexte"/>
                <w:noProof/>
              </w:rPr>
              <w:t>3.1.1</w:t>
            </w:r>
            <w:r>
              <w:rPr>
                <w:rFonts w:asciiTheme="minorHAnsi" w:eastAsiaTheme="minorEastAsia" w:hAnsiTheme="minorHAnsi" w:cstheme="minorBidi"/>
                <w:noProof/>
                <w:kern w:val="0"/>
                <w:sz w:val="22"/>
                <w:szCs w:val="22"/>
              </w:rPr>
              <w:tab/>
            </w:r>
            <w:r w:rsidRPr="000C77C2">
              <w:rPr>
                <w:rStyle w:val="Lienhypertexte"/>
                <w:noProof/>
              </w:rPr>
              <w:t>Élément d’appréciation 1</w:t>
            </w:r>
            <w:r w:rsidRPr="000C77C2">
              <w:rPr>
                <w:rStyle w:val="Lienhypertexte"/>
                <w:rFonts w:ascii="Calibri" w:hAnsi="Calibri" w:cs="Calibri"/>
                <w:noProof/>
              </w:rPr>
              <w:t> </w:t>
            </w:r>
            <w:r w:rsidRPr="000C77C2">
              <w:rPr>
                <w:rStyle w:val="Lienhypertexte"/>
                <w:noProof/>
              </w:rPr>
              <w:t>: Qualit</w:t>
            </w:r>
            <w:r w:rsidRPr="000C77C2">
              <w:rPr>
                <w:rStyle w:val="Lienhypertexte"/>
                <w:rFonts w:cs="Marianne"/>
                <w:noProof/>
              </w:rPr>
              <w:t>é</w:t>
            </w:r>
            <w:r w:rsidRPr="000C77C2">
              <w:rPr>
                <w:rStyle w:val="Lienhypertexte"/>
                <w:noProof/>
              </w:rPr>
              <w:t xml:space="preserve"> des </w:t>
            </w:r>
            <w:r w:rsidRPr="000C77C2">
              <w:rPr>
                <w:rStyle w:val="Lienhypertexte"/>
                <w:rFonts w:cs="Marianne"/>
                <w:noProof/>
              </w:rPr>
              <w:t>é</w:t>
            </w:r>
            <w:r w:rsidRPr="000C77C2">
              <w:rPr>
                <w:rStyle w:val="Lienhypertexte"/>
                <w:noProof/>
              </w:rPr>
              <w:t>chantillons remis (85 points)</w:t>
            </w:r>
            <w:r>
              <w:rPr>
                <w:noProof/>
                <w:webHidden/>
              </w:rPr>
              <w:tab/>
            </w:r>
            <w:r>
              <w:rPr>
                <w:noProof/>
                <w:webHidden/>
              </w:rPr>
              <w:fldChar w:fldCharType="begin"/>
            </w:r>
            <w:r>
              <w:rPr>
                <w:noProof/>
                <w:webHidden/>
              </w:rPr>
              <w:instrText xml:space="preserve"> PAGEREF _Toc216883837 \h </w:instrText>
            </w:r>
            <w:r>
              <w:rPr>
                <w:noProof/>
                <w:webHidden/>
              </w:rPr>
            </w:r>
            <w:r>
              <w:rPr>
                <w:noProof/>
                <w:webHidden/>
              </w:rPr>
              <w:fldChar w:fldCharType="separate"/>
            </w:r>
            <w:r>
              <w:rPr>
                <w:noProof/>
                <w:webHidden/>
              </w:rPr>
              <w:t>7</w:t>
            </w:r>
            <w:r>
              <w:rPr>
                <w:noProof/>
                <w:webHidden/>
              </w:rPr>
              <w:fldChar w:fldCharType="end"/>
            </w:r>
          </w:hyperlink>
        </w:p>
        <w:p w14:paraId="3EE9E047" w14:textId="7250731E" w:rsidR="00117948" w:rsidRDefault="00117948">
          <w:pPr>
            <w:pStyle w:val="TM3"/>
            <w:tabs>
              <w:tab w:val="left" w:pos="1016"/>
              <w:tab w:val="right" w:leader="dot" w:pos="9771"/>
            </w:tabs>
            <w:rPr>
              <w:rFonts w:asciiTheme="minorHAnsi" w:eastAsiaTheme="minorEastAsia" w:hAnsiTheme="minorHAnsi" w:cstheme="minorBidi"/>
              <w:noProof/>
              <w:kern w:val="0"/>
              <w:sz w:val="22"/>
              <w:szCs w:val="22"/>
            </w:rPr>
          </w:pPr>
          <w:hyperlink w:anchor="_Toc216883838" w:history="1">
            <w:r w:rsidRPr="000C77C2">
              <w:rPr>
                <w:rStyle w:val="Lienhypertexte"/>
                <w:noProof/>
              </w:rPr>
              <w:t>3.1.2</w:t>
            </w:r>
            <w:r>
              <w:rPr>
                <w:rFonts w:asciiTheme="minorHAnsi" w:eastAsiaTheme="minorEastAsia" w:hAnsiTheme="minorHAnsi" w:cstheme="minorBidi"/>
                <w:noProof/>
                <w:kern w:val="0"/>
                <w:sz w:val="22"/>
                <w:szCs w:val="22"/>
              </w:rPr>
              <w:tab/>
            </w:r>
            <w:r w:rsidRPr="000C77C2">
              <w:rPr>
                <w:rStyle w:val="Lienhypertexte"/>
                <w:noProof/>
              </w:rPr>
              <w:t>Elément d’appréciation 2</w:t>
            </w:r>
            <w:r w:rsidRPr="000C77C2">
              <w:rPr>
                <w:rStyle w:val="Lienhypertexte"/>
                <w:rFonts w:ascii="Calibri" w:hAnsi="Calibri" w:cs="Calibri"/>
                <w:noProof/>
              </w:rPr>
              <w:t> </w:t>
            </w:r>
            <w:r w:rsidRPr="000C77C2">
              <w:rPr>
                <w:rStyle w:val="Lienhypertexte"/>
                <w:noProof/>
              </w:rPr>
              <w:t>:  Qualité des effets proposés (hors échantillons) (15 points)</w:t>
            </w:r>
            <w:r>
              <w:rPr>
                <w:noProof/>
                <w:webHidden/>
              </w:rPr>
              <w:tab/>
            </w:r>
            <w:r>
              <w:rPr>
                <w:noProof/>
                <w:webHidden/>
              </w:rPr>
              <w:fldChar w:fldCharType="begin"/>
            </w:r>
            <w:r>
              <w:rPr>
                <w:noProof/>
                <w:webHidden/>
              </w:rPr>
              <w:instrText xml:space="preserve"> PAGEREF _Toc216883838 \h </w:instrText>
            </w:r>
            <w:r>
              <w:rPr>
                <w:noProof/>
                <w:webHidden/>
              </w:rPr>
            </w:r>
            <w:r>
              <w:rPr>
                <w:noProof/>
                <w:webHidden/>
              </w:rPr>
              <w:fldChar w:fldCharType="separate"/>
            </w:r>
            <w:r>
              <w:rPr>
                <w:noProof/>
                <w:webHidden/>
              </w:rPr>
              <w:t>8</w:t>
            </w:r>
            <w:r>
              <w:rPr>
                <w:noProof/>
                <w:webHidden/>
              </w:rPr>
              <w:fldChar w:fldCharType="end"/>
            </w:r>
          </w:hyperlink>
        </w:p>
        <w:p w14:paraId="2D4DDA09" w14:textId="1C0E75D2" w:rsidR="00117948" w:rsidRDefault="00117948">
          <w:pPr>
            <w:pStyle w:val="TM2"/>
            <w:tabs>
              <w:tab w:val="left" w:pos="742"/>
              <w:tab w:val="right" w:leader="dot" w:pos="9771"/>
            </w:tabs>
            <w:rPr>
              <w:rFonts w:asciiTheme="minorHAnsi" w:eastAsiaTheme="minorEastAsia" w:hAnsiTheme="minorHAnsi" w:cstheme="minorBidi"/>
              <w:noProof/>
              <w:kern w:val="0"/>
              <w:sz w:val="22"/>
              <w:szCs w:val="22"/>
            </w:rPr>
          </w:pPr>
          <w:hyperlink w:anchor="_Toc216883839" w:history="1">
            <w:r w:rsidRPr="000C77C2">
              <w:rPr>
                <w:rStyle w:val="Lienhypertexte"/>
                <w:noProof/>
              </w:rPr>
              <w:t>3.2</w:t>
            </w:r>
            <w:r>
              <w:rPr>
                <w:rFonts w:asciiTheme="minorHAnsi" w:eastAsiaTheme="minorEastAsia" w:hAnsiTheme="minorHAnsi" w:cstheme="minorBidi"/>
                <w:noProof/>
                <w:kern w:val="0"/>
                <w:sz w:val="22"/>
                <w:szCs w:val="22"/>
              </w:rPr>
              <w:tab/>
            </w:r>
            <w:r w:rsidRPr="000C77C2">
              <w:rPr>
                <w:rStyle w:val="Lienhypertexte"/>
                <w:noProof/>
              </w:rPr>
              <w:t>Sous-critère 2</w:t>
            </w:r>
            <w:r w:rsidRPr="000C77C2">
              <w:rPr>
                <w:rStyle w:val="Lienhypertexte"/>
                <w:rFonts w:ascii="Calibri" w:hAnsi="Calibri" w:cs="Calibri"/>
                <w:noProof/>
              </w:rPr>
              <w:t> </w:t>
            </w:r>
            <w:r w:rsidRPr="000C77C2">
              <w:rPr>
                <w:rStyle w:val="Lienhypertexte"/>
                <w:noProof/>
              </w:rPr>
              <w:t>:   Moyens mis en œuvre pour respecter les délais de livraison au stock déporté (10%)</w:t>
            </w:r>
            <w:r>
              <w:rPr>
                <w:noProof/>
                <w:webHidden/>
              </w:rPr>
              <w:tab/>
            </w:r>
            <w:r>
              <w:rPr>
                <w:noProof/>
                <w:webHidden/>
              </w:rPr>
              <w:fldChar w:fldCharType="begin"/>
            </w:r>
            <w:r>
              <w:rPr>
                <w:noProof/>
                <w:webHidden/>
              </w:rPr>
              <w:instrText xml:space="preserve"> PAGEREF _Toc216883839 \h </w:instrText>
            </w:r>
            <w:r>
              <w:rPr>
                <w:noProof/>
                <w:webHidden/>
              </w:rPr>
            </w:r>
            <w:r>
              <w:rPr>
                <w:noProof/>
                <w:webHidden/>
              </w:rPr>
              <w:fldChar w:fldCharType="separate"/>
            </w:r>
            <w:r>
              <w:rPr>
                <w:noProof/>
                <w:webHidden/>
              </w:rPr>
              <w:t>9</w:t>
            </w:r>
            <w:r>
              <w:rPr>
                <w:noProof/>
                <w:webHidden/>
              </w:rPr>
              <w:fldChar w:fldCharType="end"/>
            </w:r>
          </w:hyperlink>
        </w:p>
        <w:p w14:paraId="1EB267BC" w14:textId="566AE15D" w:rsidR="00117948" w:rsidRDefault="00117948">
          <w:pPr>
            <w:pStyle w:val="TM1"/>
            <w:tabs>
              <w:tab w:val="left" w:pos="1084"/>
              <w:tab w:val="right" w:leader="dot" w:pos="9771"/>
            </w:tabs>
            <w:rPr>
              <w:rFonts w:asciiTheme="minorHAnsi" w:eastAsiaTheme="minorEastAsia" w:hAnsiTheme="minorHAnsi" w:cstheme="minorBidi"/>
              <w:noProof/>
              <w:kern w:val="0"/>
              <w:sz w:val="22"/>
              <w:szCs w:val="22"/>
            </w:rPr>
          </w:pPr>
          <w:hyperlink w:anchor="_Toc216883840" w:history="1">
            <w:r w:rsidRPr="000C77C2">
              <w:rPr>
                <w:rStyle w:val="Lienhypertexte"/>
                <w:noProof/>
              </w:rPr>
              <w:t>Article 4.</w:t>
            </w:r>
            <w:r>
              <w:rPr>
                <w:rFonts w:asciiTheme="minorHAnsi" w:eastAsiaTheme="minorEastAsia" w:hAnsiTheme="minorHAnsi" w:cstheme="minorBidi"/>
                <w:noProof/>
                <w:kern w:val="0"/>
                <w:sz w:val="22"/>
                <w:szCs w:val="22"/>
              </w:rPr>
              <w:tab/>
            </w:r>
            <w:r w:rsidRPr="000C77C2">
              <w:rPr>
                <w:rStyle w:val="Lienhypertexte"/>
                <w:noProof/>
              </w:rPr>
              <w:t>Critère 3</w:t>
            </w:r>
            <w:r w:rsidRPr="000C77C2">
              <w:rPr>
                <w:rStyle w:val="Lienhypertexte"/>
                <w:rFonts w:ascii="Calibri" w:hAnsi="Calibri" w:cs="Calibri"/>
                <w:noProof/>
              </w:rPr>
              <w:t> </w:t>
            </w:r>
            <w:r w:rsidRPr="000C77C2">
              <w:rPr>
                <w:rStyle w:val="Lienhypertexte"/>
                <w:noProof/>
              </w:rPr>
              <w:t xml:space="preserve">: </w:t>
            </w:r>
            <w:r w:rsidRPr="000C77C2">
              <w:rPr>
                <w:rStyle w:val="Lienhypertexte"/>
                <w:rFonts w:cs="Calibri"/>
                <w:noProof/>
              </w:rPr>
              <w:t xml:space="preserve">valorisation de l’empreinte environnementale par l’outil Ecobalyse </w:t>
            </w:r>
            <w:r w:rsidRPr="000C77C2">
              <w:rPr>
                <w:rStyle w:val="Lienhypertexte"/>
                <w:noProof/>
              </w:rPr>
              <w:t>(10 %)</w:t>
            </w:r>
            <w:r>
              <w:rPr>
                <w:noProof/>
                <w:webHidden/>
              </w:rPr>
              <w:tab/>
            </w:r>
            <w:r>
              <w:rPr>
                <w:noProof/>
                <w:webHidden/>
              </w:rPr>
              <w:fldChar w:fldCharType="begin"/>
            </w:r>
            <w:r>
              <w:rPr>
                <w:noProof/>
                <w:webHidden/>
              </w:rPr>
              <w:instrText xml:space="preserve"> PAGEREF _Toc216883840 \h </w:instrText>
            </w:r>
            <w:r>
              <w:rPr>
                <w:noProof/>
                <w:webHidden/>
              </w:rPr>
            </w:r>
            <w:r>
              <w:rPr>
                <w:noProof/>
                <w:webHidden/>
              </w:rPr>
              <w:fldChar w:fldCharType="separate"/>
            </w:r>
            <w:r>
              <w:rPr>
                <w:noProof/>
                <w:webHidden/>
              </w:rPr>
              <w:t>10</w:t>
            </w:r>
            <w:r>
              <w:rPr>
                <w:noProof/>
                <w:webHidden/>
              </w:rPr>
              <w:fldChar w:fldCharType="end"/>
            </w:r>
          </w:hyperlink>
        </w:p>
        <w:p w14:paraId="3D425051" w14:textId="6D72E197" w:rsidR="00117948" w:rsidRDefault="00117948">
          <w:pPr>
            <w:pStyle w:val="TM1"/>
            <w:tabs>
              <w:tab w:val="left" w:pos="1068"/>
              <w:tab w:val="right" w:leader="dot" w:pos="9771"/>
            </w:tabs>
            <w:rPr>
              <w:rFonts w:asciiTheme="minorHAnsi" w:eastAsiaTheme="minorEastAsia" w:hAnsiTheme="minorHAnsi" w:cstheme="minorBidi"/>
              <w:noProof/>
              <w:kern w:val="0"/>
              <w:sz w:val="22"/>
              <w:szCs w:val="22"/>
            </w:rPr>
          </w:pPr>
          <w:hyperlink w:anchor="_Toc216883841" w:history="1">
            <w:r w:rsidRPr="000C77C2">
              <w:rPr>
                <w:rStyle w:val="Lienhypertexte"/>
                <w:noProof/>
              </w:rPr>
              <w:t>Article 5.</w:t>
            </w:r>
            <w:r>
              <w:rPr>
                <w:rFonts w:asciiTheme="minorHAnsi" w:eastAsiaTheme="minorEastAsia" w:hAnsiTheme="minorHAnsi" w:cstheme="minorBidi"/>
                <w:noProof/>
                <w:kern w:val="0"/>
                <w:sz w:val="22"/>
                <w:szCs w:val="22"/>
              </w:rPr>
              <w:tab/>
            </w:r>
            <w:r w:rsidRPr="000C77C2">
              <w:rPr>
                <w:rStyle w:val="Lienhypertexte"/>
                <w:noProof/>
              </w:rPr>
              <w:t>Traçabilité sociale des chaînes d’approvisionnement</w:t>
            </w:r>
            <w:r>
              <w:rPr>
                <w:noProof/>
                <w:webHidden/>
              </w:rPr>
              <w:tab/>
            </w:r>
            <w:r>
              <w:rPr>
                <w:noProof/>
                <w:webHidden/>
              </w:rPr>
              <w:fldChar w:fldCharType="begin"/>
            </w:r>
            <w:r>
              <w:rPr>
                <w:noProof/>
                <w:webHidden/>
              </w:rPr>
              <w:instrText xml:space="preserve"> PAGEREF _Toc216883841 \h </w:instrText>
            </w:r>
            <w:r>
              <w:rPr>
                <w:noProof/>
                <w:webHidden/>
              </w:rPr>
            </w:r>
            <w:r>
              <w:rPr>
                <w:noProof/>
                <w:webHidden/>
              </w:rPr>
              <w:fldChar w:fldCharType="separate"/>
            </w:r>
            <w:r>
              <w:rPr>
                <w:noProof/>
                <w:webHidden/>
              </w:rPr>
              <w:t>11</w:t>
            </w:r>
            <w:r>
              <w:rPr>
                <w:noProof/>
                <w:webHidden/>
              </w:rPr>
              <w:fldChar w:fldCharType="end"/>
            </w:r>
          </w:hyperlink>
        </w:p>
        <w:p w14:paraId="34101608" w14:textId="1D58242B" w:rsidR="00117948" w:rsidRDefault="00117948">
          <w:pPr>
            <w:pStyle w:val="TM1"/>
            <w:tabs>
              <w:tab w:val="right" w:leader="dot" w:pos="9771"/>
            </w:tabs>
            <w:rPr>
              <w:rFonts w:asciiTheme="minorHAnsi" w:eastAsiaTheme="minorEastAsia" w:hAnsiTheme="minorHAnsi" w:cstheme="minorBidi"/>
              <w:noProof/>
              <w:kern w:val="0"/>
              <w:sz w:val="22"/>
              <w:szCs w:val="22"/>
            </w:rPr>
          </w:pPr>
          <w:hyperlink w:anchor="_Toc216883842" w:history="1">
            <w:r w:rsidRPr="000C77C2">
              <w:rPr>
                <w:rStyle w:val="Lienhypertexte"/>
                <w:noProof/>
              </w:rPr>
              <w:t>Annexe 1–Questionnaire sur la traçabilité sociale des chaînes d’approvisionnement du lot n</w:t>
            </w:r>
            <w:r w:rsidRPr="000C77C2">
              <w:rPr>
                <w:rStyle w:val="Lienhypertexte"/>
                <w:noProof/>
                <w:vertAlign w:val="superscript"/>
              </w:rPr>
              <w:t>o</w:t>
            </w:r>
            <w:r w:rsidRPr="000C77C2">
              <w:rPr>
                <w:rStyle w:val="Lienhypertexte"/>
                <w:noProof/>
              </w:rPr>
              <w:t xml:space="preserve"> 2</w:t>
            </w:r>
            <w:r>
              <w:rPr>
                <w:noProof/>
                <w:webHidden/>
              </w:rPr>
              <w:tab/>
            </w:r>
            <w:r>
              <w:rPr>
                <w:noProof/>
                <w:webHidden/>
              </w:rPr>
              <w:fldChar w:fldCharType="begin"/>
            </w:r>
            <w:r>
              <w:rPr>
                <w:noProof/>
                <w:webHidden/>
              </w:rPr>
              <w:instrText xml:space="preserve"> PAGEREF _Toc216883842 \h </w:instrText>
            </w:r>
            <w:r>
              <w:rPr>
                <w:noProof/>
                <w:webHidden/>
              </w:rPr>
            </w:r>
            <w:r>
              <w:rPr>
                <w:noProof/>
                <w:webHidden/>
              </w:rPr>
              <w:fldChar w:fldCharType="separate"/>
            </w:r>
            <w:r>
              <w:rPr>
                <w:noProof/>
                <w:webHidden/>
              </w:rPr>
              <w:t>12</w:t>
            </w:r>
            <w:r>
              <w:rPr>
                <w:noProof/>
                <w:webHidden/>
              </w:rPr>
              <w:fldChar w:fldCharType="end"/>
            </w:r>
          </w:hyperlink>
        </w:p>
        <w:p w14:paraId="682A0C3E" w14:textId="37DA3086" w:rsidR="00117948" w:rsidRDefault="00117948">
          <w:pPr>
            <w:pStyle w:val="TM1"/>
            <w:tabs>
              <w:tab w:val="right" w:leader="dot" w:pos="9771"/>
            </w:tabs>
            <w:rPr>
              <w:rFonts w:asciiTheme="minorHAnsi" w:eastAsiaTheme="minorEastAsia" w:hAnsiTheme="minorHAnsi" w:cstheme="minorBidi"/>
              <w:noProof/>
              <w:kern w:val="0"/>
              <w:sz w:val="22"/>
              <w:szCs w:val="22"/>
            </w:rPr>
          </w:pPr>
          <w:hyperlink w:anchor="_Toc216883843" w:history="1">
            <w:r w:rsidRPr="000C77C2">
              <w:rPr>
                <w:rStyle w:val="Lienhypertexte"/>
                <w:noProof/>
              </w:rPr>
              <w:t>Annexe 2 – Fiches techniques de tenues sérigraphiées et leurs équipements de protection passive</w:t>
            </w:r>
            <w:r>
              <w:rPr>
                <w:noProof/>
                <w:webHidden/>
              </w:rPr>
              <w:tab/>
            </w:r>
            <w:r>
              <w:rPr>
                <w:noProof/>
                <w:webHidden/>
              </w:rPr>
              <w:fldChar w:fldCharType="begin"/>
            </w:r>
            <w:r>
              <w:rPr>
                <w:noProof/>
                <w:webHidden/>
              </w:rPr>
              <w:instrText xml:space="preserve"> PAGEREF _Toc216883843 \h </w:instrText>
            </w:r>
            <w:r>
              <w:rPr>
                <w:noProof/>
                <w:webHidden/>
              </w:rPr>
            </w:r>
            <w:r>
              <w:rPr>
                <w:noProof/>
                <w:webHidden/>
              </w:rPr>
              <w:fldChar w:fldCharType="separate"/>
            </w:r>
            <w:r>
              <w:rPr>
                <w:noProof/>
                <w:webHidden/>
              </w:rPr>
              <w:t>15</w:t>
            </w:r>
            <w:r>
              <w:rPr>
                <w:noProof/>
                <w:webHidden/>
              </w:rPr>
              <w:fldChar w:fldCharType="end"/>
            </w:r>
          </w:hyperlink>
        </w:p>
        <w:p w14:paraId="30249079" w14:textId="7583F311" w:rsidR="00117948" w:rsidRDefault="00117948">
          <w:pPr>
            <w:pStyle w:val="TM1"/>
            <w:tabs>
              <w:tab w:val="right" w:leader="dot" w:pos="9771"/>
            </w:tabs>
            <w:rPr>
              <w:rFonts w:asciiTheme="minorHAnsi" w:eastAsiaTheme="minorEastAsia" w:hAnsiTheme="minorHAnsi" w:cstheme="minorBidi"/>
              <w:noProof/>
              <w:kern w:val="0"/>
              <w:sz w:val="22"/>
              <w:szCs w:val="22"/>
            </w:rPr>
          </w:pPr>
          <w:hyperlink w:anchor="_Toc216883844" w:history="1">
            <w:r w:rsidRPr="000C77C2">
              <w:rPr>
                <w:rStyle w:val="Lienhypertexte"/>
                <w:noProof/>
              </w:rPr>
              <w:t>Caractéristiques techniques des articles</w:t>
            </w:r>
            <w:r>
              <w:rPr>
                <w:noProof/>
                <w:webHidden/>
              </w:rPr>
              <w:tab/>
            </w:r>
            <w:r>
              <w:rPr>
                <w:noProof/>
                <w:webHidden/>
              </w:rPr>
              <w:fldChar w:fldCharType="begin"/>
            </w:r>
            <w:r>
              <w:rPr>
                <w:noProof/>
                <w:webHidden/>
              </w:rPr>
              <w:instrText xml:space="preserve"> PAGEREF _Toc216883844 \h </w:instrText>
            </w:r>
            <w:r>
              <w:rPr>
                <w:noProof/>
                <w:webHidden/>
              </w:rPr>
            </w:r>
            <w:r>
              <w:rPr>
                <w:noProof/>
                <w:webHidden/>
              </w:rPr>
              <w:fldChar w:fldCharType="separate"/>
            </w:r>
            <w:r>
              <w:rPr>
                <w:noProof/>
                <w:webHidden/>
              </w:rPr>
              <w:t>15</w:t>
            </w:r>
            <w:r>
              <w:rPr>
                <w:noProof/>
                <w:webHidden/>
              </w:rPr>
              <w:fldChar w:fldCharType="end"/>
            </w:r>
          </w:hyperlink>
        </w:p>
        <w:p w14:paraId="05C745A8" w14:textId="75CE8434" w:rsidR="00117948" w:rsidRDefault="00117948">
          <w:pPr>
            <w:pStyle w:val="TM1"/>
            <w:tabs>
              <w:tab w:val="right" w:leader="dot" w:pos="9771"/>
            </w:tabs>
            <w:rPr>
              <w:rFonts w:asciiTheme="minorHAnsi" w:eastAsiaTheme="minorEastAsia" w:hAnsiTheme="minorHAnsi" w:cstheme="minorBidi"/>
              <w:noProof/>
              <w:kern w:val="0"/>
              <w:sz w:val="22"/>
              <w:szCs w:val="22"/>
            </w:rPr>
          </w:pPr>
          <w:hyperlink w:anchor="_Toc216883845" w:history="1">
            <w:r w:rsidRPr="000C77C2">
              <w:rPr>
                <w:rStyle w:val="Lienhypertexte"/>
                <w:bCs/>
                <w:noProof/>
              </w:rPr>
              <w:t>1- Veste été motocycliste – homme et femme</w:t>
            </w:r>
            <w:r>
              <w:rPr>
                <w:noProof/>
                <w:webHidden/>
              </w:rPr>
              <w:tab/>
            </w:r>
            <w:r>
              <w:rPr>
                <w:noProof/>
                <w:webHidden/>
              </w:rPr>
              <w:fldChar w:fldCharType="begin"/>
            </w:r>
            <w:r>
              <w:rPr>
                <w:noProof/>
                <w:webHidden/>
              </w:rPr>
              <w:instrText xml:space="preserve"> PAGEREF _Toc216883845 \h </w:instrText>
            </w:r>
            <w:r>
              <w:rPr>
                <w:noProof/>
                <w:webHidden/>
              </w:rPr>
            </w:r>
            <w:r>
              <w:rPr>
                <w:noProof/>
                <w:webHidden/>
              </w:rPr>
              <w:fldChar w:fldCharType="separate"/>
            </w:r>
            <w:r>
              <w:rPr>
                <w:noProof/>
                <w:webHidden/>
              </w:rPr>
              <w:t>15</w:t>
            </w:r>
            <w:r>
              <w:rPr>
                <w:noProof/>
                <w:webHidden/>
              </w:rPr>
              <w:fldChar w:fldCharType="end"/>
            </w:r>
          </w:hyperlink>
        </w:p>
        <w:p w14:paraId="48C7ED63" w14:textId="6E47A64A" w:rsidR="00117948" w:rsidRDefault="00117948">
          <w:pPr>
            <w:pStyle w:val="TM1"/>
            <w:tabs>
              <w:tab w:val="right" w:leader="dot" w:pos="9771"/>
            </w:tabs>
            <w:rPr>
              <w:rFonts w:asciiTheme="minorHAnsi" w:eastAsiaTheme="minorEastAsia" w:hAnsiTheme="minorHAnsi" w:cstheme="minorBidi"/>
              <w:noProof/>
              <w:kern w:val="0"/>
              <w:sz w:val="22"/>
              <w:szCs w:val="22"/>
            </w:rPr>
          </w:pPr>
          <w:hyperlink w:anchor="_Toc216883846" w:history="1">
            <w:r w:rsidRPr="000C77C2">
              <w:rPr>
                <w:rStyle w:val="Lienhypertexte"/>
                <w:bCs/>
                <w:noProof/>
              </w:rPr>
              <w:t>2- Pantalon été motocycliste – homme et femme</w:t>
            </w:r>
            <w:r>
              <w:rPr>
                <w:noProof/>
                <w:webHidden/>
              </w:rPr>
              <w:tab/>
            </w:r>
            <w:r>
              <w:rPr>
                <w:noProof/>
                <w:webHidden/>
              </w:rPr>
              <w:fldChar w:fldCharType="begin"/>
            </w:r>
            <w:r>
              <w:rPr>
                <w:noProof/>
                <w:webHidden/>
              </w:rPr>
              <w:instrText xml:space="preserve"> PAGEREF _Toc216883846 \h </w:instrText>
            </w:r>
            <w:r>
              <w:rPr>
                <w:noProof/>
                <w:webHidden/>
              </w:rPr>
            </w:r>
            <w:r>
              <w:rPr>
                <w:noProof/>
                <w:webHidden/>
              </w:rPr>
              <w:fldChar w:fldCharType="separate"/>
            </w:r>
            <w:r>
              <w:rPr>
                <w:noProof/>
                <w:webHidden/>
              </w:rPr>
              <w:t>17</w:t>
            </w:r>
            <w:r>
              <w:rPr>
                <w:noProof/>
                <w:webHidden/>
              </w:rPr>
              <w:fldChar w:fldCharType="end"/>
            </w:r>
          </w:hyperlink>
        </w:p>
        <w:p w14:paraId="38EAC103" w14:textId="0E3002CB" w:rsidR="00117948" w:rsidRDefault="00117948">
          <w:pPr>
            <w:pStyle w:val="TM1"/>
            <w:tabs>
              <w:tab w:val="right" w:leader="dot" w:pos="9771"/>
            </w:tabs>
            <w:rPr>
              <w:rFonts w:asciiTheme="minorHAnsi" w:eastAsiaTheme="minorEastAsia" w:hAnsiTheme="minorHAnsi" w:cstheme="minorBidi"/>
              <w:noProof/>
              <w:kern w:val="0"/>
              <w:sz w:val="22"/>
              <w:szCs w:val="22"/>
            </w:rPr>
          </w:pPr>
          <w:hyperlink w:anchor="_Toc216883847" w:history="1">
            <w:r w:rsidRPr="000C77C2">
              <w:rPr>
                <w:rStyle w:val="Lienhypertexte"/>
                <w:bCs/>
                <w:noProof/>
              </w:rPr>
              <w:t>3- Veste hiver motocycliste – homme et femme</w:t>
            </w:r>
            <w:r>
              <w:rPr>
                <w:noProof/>
                <w:webHidden/>
              </w:rPr>
              <w:tab/>
            </w:r>
            <w:r>
              <w:rPr>
                <w:noProof/>
                <w:webHidden/>
              </w:rPr>
              <w:fldChar w:fldCharType="begin"/>
            </w:r>
            <w:r>
              <w:rPr>
                <w:noProof/>
                <w:webHidden/>
              </w:rPr>
              <w:instrText xml:space="preserve"> PAGEREF _Toc216883847 \h </w:instrText>
            </w:r>
            <w:r>
              <w:rPr>
                <w:noProof/>
                <w:webHidden/>
              </w:rPr>
            </w:r>
            <w:r>
              <w:rPr>
                <w:noProof/>
                <w:webHidden/>
              </w:rPr>
              <w:fldChar w:fldCharType="separate"/>
            </w:r>
            <w:r>
              <w:rPr>
                <w:noProof/>
                <w:webHidden/>
              </w:rPr>
              <w:t>19</w:t>
            </w:r>
            <w:r>
              <w:rPr>
                <w:noProof/>
                <w:webHidden/>
              </w:rPr>
              <w:fldChar w:fldCharType="end"/>
            </w:r>
          </w:hyperlink>
        </w:p>
        <w:p w14:paraId="20FB65F6" w14:textId="0821D7CE" w:rsidR="00117948" w:rsidRDefault="00117948">
          <w:pPr>
            <w:pStyle w:val="TM1"/>
            <w:tabs>
              <w:tab w:val="right" w:leader="dot" w:pos="9771"/>
            </w:tabs>
            <w:rPr>
              <w:rFonts w:asciiTheme="minorHAnsi" w:eastAsiaTheme="minorEastAsia" w:hAnsiTheme="minorHAnsi" w:cstheme="minorBidi"/>
              <w:noProof/>
              <w:kern w:val="0"/>
              <w:sz w:val="22"/>
              <w:szCs w:val="22"/>
            </w:rPr>
          </w:pPr>
          <w:hyperlink w:anchor="_Toc216883848" w:history="1">
            <w:r w:rsidRPr="000C77C2">
              <w:rPr>
                <w:rStyle w:val="Lienhypertexte"/>
                <w:bCs/>
                <w:noProof/>
              </w:rPr>
              <w:t>4- Pantalon hiver motocycliste – homme et femme</w:t>
            </w:r>
            <w:r>
              <w:rPr>
                <w:noProof/>
                <w:webHidden/>
              </w:rPr>
              <w:tab/>
            </w:r>
            <w:r>
              <w:rPr>
                <w:noProof/>
                <w:webHidden/>
              </w:rPr>
              <w:fldChar w:fldCharType="begin"/>
            </w:r>
            <w:r>
              <w:rPr>
                <w:noProof/>
                <w:webHidden/>
              </w:rPr>
              <w:instrText xml:space="preserve"> PAGEREF _Toc216883848 \h </w:instrText>
            </w:r>
            <w:r>
              <w:rPr>
                <w:noProof/>
                <w:webHidden/>
              </w:rPr>
            </w:r>
            <w:r>
              <w:rPr>
                <w:noProof/>
                <w:webHidden/>
              </w:rPr>
              <w:fldChar w:fldCharType="separate"/>
            </w:r>
            <w:r>
              <w:rPr>
                <w:noProof/>
                <w:webHidden/>
              </w:rPr>
              <w:t>21</w:t>
            </w:r>
            <w:r>
              <w:rPr>
                <w:noProof/>
                <w:webHidden/>
              </w:rPr>
              <w:fldChar w:fldCharType="end"/>
            </w:r>
          </w:hyperlink>
        </w:p>
        <w:p w14:paraId="678347FC" w14:textId="14289C4A" w:rsidR="00117948" w:rsidRDefault="00117948">
          <w:pPr>
            <w:pStyle w:val="TM1"/>
            <w:tabs>
              <w:tab w:val="right" w:leader="dot" w:pos="9771"/>
            </w:tabs>
            <w:rPr>
              <w:rFonts w:asciiTheme="minorHAnsi" w:eastAsiaTheme="minorEastAsia" w:hAnsiTheme="minorHAnsi" w:cstheme="minorBidi"/>
              <w:noProof/>
              <w:kern w:val="0"/>
              <w:sz w:val="22"/>
              <w:szCs w:val="22"/>
            </w:rPr>
          </w:pPr>
          <w:hyperlink w:anchor="_Toc216883849" w:history="1">
            <w:r w:rsidRPr="000C77C2">
              <w:rPr>
                <w:rStyle w:val="Lienhypertexte"/>
                <w:bCs/>
                <w:noProof/>
              </w:rPr>
              <w:t>5- Protecteur gonflable (airbag) sans fil</w:t>
            </w:r>
            <w:r>
              <w:rPr>
                <w:noProof/>
                <w:webHidden/>
              </w:rPr>
              <w:tab/>
            </w:r>
            <w:r>
              <w:rPr>
                <w:noProof/>
                <w:webHidden/>
              </w:rPr>
              <w:fldChar w:fldCharType="begin"/>
            </w:r>
            <w:r>
              <w:rPr>
                <w:noProof/>
                <w:webHidden/>
              </w:rPr>
              <w:instrText xml:space="preserve"> PAGEREF _Toc216883849 \h </w:instrText>
            </w:r>
            <w:r>
              <w:rPr>
                <w:noProof/>
                <w:webHidden/>
              </w:rPr>
            </w:r>
            <w:r>
              <w:rPr>
                <w:noProof/>
                <w:webHidden/>
              </w:rPr>
              <w:fldChar w:fldCharType="separate"/>
            </w:r>
            <w:r>
              <w:rPr>
                <w:noProof/>
                <w:webHidden/>
              </w:rPr>
              <w:t>22</w:t>
            </w:r>
            <w:r>
              <w:rPr>
                <w:noProof/>
                <w:webHidden/>
              </w:rPr>
              <w:fldChar w:fldCharType="end"/>
            </w:r>
          </w:hyperlink>
        </w:p>
        <w:p w14:paraId="326D8289" w14:textId="4B5593F9" w:rsidR="00117948" w:rsidRDefault="00117948">
          <w:pPr>
            <w:pStyle w:val="TM1"/>
            <w:tabs>
              <w:tab w:val="right" w:leader="dot" w:pos="9771"/>
            </w:tabs>
            <w:rPr>
              <w:rFonts w:asciiTheme="minorHAnsi" w:eastAsiaTheme="minorEastAsia" w:hAnsiTheme="minorHAnsi" w:cstheme="minorBidi"/>
              <w:noProof/>
              <w:kern w:val="0"/>
              <w:sz w:val="22"/>
              <w:szCs w:val="22"/>
            </w:rPr>
          </w:pPr>
          <w:hyperlink w:anchor="_Toc216883850" w:history="1">
            <w:r w:rsidRPr="000C77C2">
              <w:rPr>
                <w:rStyle w:val="Lienhypertexte"/>
                <w:bCs/>
                <w:noProof/>
              </w:rPr>
              <w:t>6. Veste de pluie motocycliste-unisexe</w:t>
            </w:r>
            <w:r>
              <w:rPr>
                <w:noProof/>
                <w:webHidden/>
              </w:rPr>
              <w:tab/>
            </w:r>
            <w:r>
              <w:rPr>
                <w:noProof/>
                <w:webHidden/>
              </w:rPr>
              <w:fldChar w:fldCharType="begin"/>
            </w:r>
            <w:r>
              <w:rPr>
                <w:noProof/>
                <w:webHidden/>
              </w:rPr>
              <w:instrText xml:space="preserve"> PAGEREF _Toc216883850 \h </w:instrText>
            </w:r>
            <w:r>
              <w:rPr>
                <w:noProof/>
                <w:webHidden/>
              </w:rPr>
            </w:r>
            <w:r>
              <w:rPr>
                <w:noProof/>
                <w:webHidden/>
              </w:rPr>
              <w:fldChar w:fldCharType="separate"/>
            </w:r>
            <w:r>
              <w:rPr>
                <w:noProof/>
                <w:webHidden/>
              </w:rPr>
              <w:t>23</w:t>
            </w:r>
            <w:r>
              <w:rPr>
                <w:noProof/>
                <w:webHidden/>
              </w:rPr>
              <w:fldChar w:fldCharType="end"/>
            </w:r>
          </w:hyperlink>
        </w:p>
        <w:p w14:paraId="2E35A281" w14:textId="0B0D07EA" w:rsidR="00117948" w:rsidRDefault="00117948">
          <w:pPr>
            <w:pStyle w:val="TM1"/>
            <w:tabs>
              <w:tab w:val="right" w:leader="dot" w:pos="9771"/>
            </w:tabs>
            <w:rPr>
              <w:rFonts w:asciiTheme="minorHAnsi" w:eastAsiaTheme="minorEastAsia" w:hAnsiTheme="minorHAnsi" w:cstheme="minorBidi"/>
              <w:noProof/>
              <w:kern w:val="0"/>
              <w:sz w:val="22"/>
              <w:szCs w:val="22"/>
            </w:rPr>
          </w:pPr>
          <w:hyperlink w:anchor="_Toc216883851" w:history="1">
            <w:r w:rsidRPr="000C77C2">
              <w:rPr>
                <w:rStyle w:val="Lienhypertexte"/>
                <w:bCs/>
                <w:noProof/>
              </w:rPr>
              <w:t>7. Pantalon de pluie motocycliste-unisexe</w:t>
            </w:r>
            <w:r>
              <w:rPr>
                <w:noProof/>
                <w:webHidden/>
              </w:rPr>
              <w:tab/>
            </w:r>
            <w:r>
              <w:rPr>
                <w:noProof/>
                <w:webHidden/>
              </w:rPr>
              <w:fldChar w:fldCharType="begin"/>
            </w:r>
            <w:r>
              <w:rPr>
                <w:noProof/>
                <w:webHidden/>
              </w:rPr>
              <w:instrText xml:space="preserve"> PAGEREF _Toc216883851 \h </w:instrText>
            </w:r>
            <w:r>
              <w:rPr>
                <w:noProof/>
                <w:webHidden/>
              </w:rPr>
            </w:r>
            <w:r>
              <w:rPr>
                <w:noProof/>
                <w:webHidden/>
              </w:rPr>
              <w:fldChar w:fldCharType="separate"/>
            </w:r>
            <w:r>
              <w:rPr>
                <w:noProof/>
                <w:webHidden/>
              </w:rPr>
              <w:t>24</w:t>
            </w:r>
            <w:r>
              <w:rPr>
                <w:noProof/>
                <w:webHidden/>
              </w:rPr>
              <w:fldChar w:fldCharType="end"/>
            </w:r>
          </w:hyperlink>
        </w:p>
        <w:p w14:paraId="5BFECF4D" w14:textId="5AA7F572" w:rsidR="0037361E" w:rsidRDefault="00035BEF">
          <w:pPr>
            <w:pStyle w:val="TM1"/>
            <w:tabs>
              <w:tab w:val="left" w:pos="708"/>
              <w:tab w:val="right" w:leader="dot" w:pos="9781"/>
            </w:tabs>
          </w:pPr>
          <w:r>
            <w:rPr>
              <w:rStyle w:val="Sautdindex"/>
            </w:rPr>
            <w:fldChar w:fldCharType="end"/>
          </w:r>
        </w:p>
      </w:sdtContent>
    </w:sdt>
    <w:p w14:paraId="596395C3" w14:textId="77777777" w:rsidR="0037361E" w:rsidRDefault="0037361E">
      <w:pPr>
        <w:jc w:val="both"/>
      </w:pPr>
    </w:p>
    <w:p w14:paraId="5C753D0B" w14:textId="77777777" w:rsidR="0037361E" w:rsidRDefault="00035BEF">
      <w:pPr>
        <w:suppressAutoHyphens w:val="0"/>
        <w:rPr>
          <w:rFonts w:eastAsia="Arial" w:cs="Arial"/>
          <w:b/>
          <w:szCs w:val="24"/>
        </w:rPr>
      </w:pPr>
      <w:bookmarkStart w:id="5" w:name="__RefHeading___Toc2821_1522875453_Copie_"/>
      <w:bookmarkStart w:id="6" w:name="_Hlk139983621"/>
      <w:bookmarkEnd w:id="5"/>
      <w:bookmarkEnd w:id="6"/>
      <w:r>
        <w:br w:type="page"/>
      </w:r>
    </w:p>
    <w:p w14:paraId="18B3BBB8" w14:textId="77777777" w:rsidR="0037361E" w:rsidRDefault="00035BEF">
      <w:pPr>
        <w:pStyle w:val="Titre1"/>
      </w:pPr>
      <w:bookmarkStart w:id="7" w:name="_Toc216707759"/>
      <w:bookmarkStart w:id="8" w:name="_Toc175319904"/>
      <w:bookmarkStart w:id="9" w:name="_Toc171352358"/>
      <w:bookmarkStart w:id="10" w:name="_Toc154490630"/>
      <w:bookmarkStart w:id="11" w:name="_Toc140484306"/>
      <w:bookmarkStart w:id="12" w:name="_Toc140152233"/>
      <w:bookmarkStart w:id="13" w:name="_Toc139986141"/>
      <w:bookmarkStart w:id="14" w:name="_Toc140075253"/>
      <w:bookmarkStart w:id="15" w:name="_Toc141460048"/>
      <w:bookmarkStart w:id="16" w:name="_Toc153297826"/>
      <w:bookmarkStart w:id="17" w:name="_Toc184823354"/>
      <w:bookmarkStart w:id="18" w:name="_Toc184892505"/>
      <w:bookmarkStart w:id="19" w:name="_Toc199858422"/>
      <w:bookmarkStart w:id="20" w:name="_Toc210832445"/>
      <w:bookmarkStart w:id="21" w:name="_Toc216802638"/>
      <w:bookmarkStart w:id="22" w:name="_Toc216859048"/>
      <w:bookmarkStart w:id="23" w:name="_Toc216883833"/>
      <w:r>
        <w:lastRenderedPageBreak/>
        <w:t>Présentation</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42354AD3" w14:textId="77777777" w:rsidR="0037361E" w:rsidRDefault="0037361E">
      <w:pPr>
        <w:jc w:val="both"/>
      </w:pPr>
    </w:p>
    <w:p w14:paraId="11845759" w14:textId="77777777" w:rsidR="0037361E" w:rsidRDefault="00035BEF">
      <w:pPr>
        <w:jc w:val="both"/>
        <w:rPr>
          <w:rStyle w:val="Fort"/>
          <w:b w:val="0"/>
          <w:bCs/>
        </w:rPr>
      </w:pPr>
      <w:r>
        <w:rPr>
          <w:rStyle w:val="Fort"/>
          <w:b w:val="0"/>
          <w:bCs/>
        </w:rPr>
        <w:t xml:space="preserve">Pour la présentation de sa proposition technique et dans le but d’en assurer une meilleure lisibilité, il est demandé au candidat d’utiliser le présent cadre de réponse, sans apporter de modification à sa structure. </w:t>
      </w:r>
    </w:p>
    <w:p w14:paraId="1D17AAE1" w14:textId="77777777" w:rsidR="0037361E" w:rsidRDefault="0037361E">
      <w:pPr>
        <w:jc w:val="both"/>
        <w:rPr>
          <w:rStyle w:val="Fort"/>
          <w:b w:val="0"/>
          <w:bCs/>
        </w:rPr>
      </w:pPr>
    </w:p>
    <w:p w14:paraId="30034066" w14:textId="77777777" w:rsidR="0037361E" w:rsidRDefault="00035BEF">
      <w:pPr>
        <w:jc w:val="both"/>
        <w:rPr>
          <w:rStyle w:val="Fort"/>
          <w:b w:val="0"/>
          <w:bCs/>
        </w:rPr>
      </w:pPr>
      <w:r>
        <w:rPr>
          <w:rStyle w:val="Fort"/>
          <w:b w:val="0"/>
          <w:bCs/>
        </w:rPr>
        <w:t xml:space="preserve">Le candidat peut y joindre tout document de nature à permettre une meilleure appréciation des renseignements fournis dans le présent cadre de réponse. </w:t>
      </w:r>
    </w:p>
    <w:p w14:paraId="07CA478C" w14:textId="77777777" w:rsidR="0037361E" w:rsidRDefault="0037361E">
      <w:pPr>
        <w:jc w:val="both"/>
        <w:rPr>
          <w:rStyle w:val="Fort"/>
          <w:b w:val="0"/>
          <w:bCs/>
        </w:rPr>
      </w:pPr>
    </w:p>
    <w:p w14:paraId="76278C10" w14:textId="77777777" w:rsidR="0037361E" w:rsidRDefault="00035BEF">
      <w:pPr>
        <w:jc w:val="both"/>
        <w:rPr>
          <w:rStyle w:val="Fort"/>
          <w:b w:val="0"/>
          <w:bCs/>
        </w:rPr>
      </w:pPr>
      <w:r>
        <w:rPr>
          <w:rStyle w:val="Fort"/>
          <w:b w:val="0"/>
          <w:bCs/>
        </w:rPr>
        <w:t>Tout renvoi à un autre document joint au dossier, devra préciser le nom du document, la page concernée et la section concernée.</w:t>
      </w:r>
    </w:p>
    <w:p w14:paraId="66354995" w14:textId="77777777" w:rsidR="0037361E" w:rsidRDefault="0037361E">
      <w:pPr>
        <w:jc w:val="both"/>
        <w:rPr>
          <w:rStyle w:val="Fort"/>
          <w:b w:val="0"/>
          <w:bCs/>
        </w:rPr>
      </w:pPr>
    </w:p>
    <w:p w14:paraId="2554B811" w14:textId="77777777" w:rsidR="0037361E" w:rsidRDefault="00035BEF">
      <w:pPr>
        <w:jc w:val="both"/>
        <w:rPr>
          <w:rStyle w:val="Fort"/>
          <w:b w:val="0"/>
          <w:bCs/>
        </w:rPr>
      </w:pPr>
      <w:r>
        <w:rPr>
          <w:rStyle w:val="Fort"/>
          <w:b w:val="0"/>
          <w:bCs/>
        </w:rPr>
        <w:t xml:space="preserve">Le présent cadre de réponse technique permet l’appréciation de la valeur technique de l’offre de chaque candidat. </w:t>
      </w:r>
    </w:p>
    <w:p w14:paraId="3E261CF9" w14:textId="77777777" w:rsidR="0037361E" w:rsidRDefault="0037361E">
      <w:pPr>
        <w:jc w:val="both"/>
        <w:rPr>
          <w:rStyle w:val="Fort"/>
          <w:b w:val="0"/>
          <w:bCs/>
        </w:rPr>
      </w:pPr>
    </w:p>
    <w:p w14:paraId="57324A28" w14:textId="77777777" w:rsidR="0037361E" w:rsidRDefault="00035BEF">
      <w:pPr>
        <w:jc w:val="both"/>
        <w:rPr>
          <w:rStyle w:val="Fort"/>
          <w:b w:val="0"/>
          <w:bCs/>
        </w:rPr>
      </w:pPr>
      <w:r>
        <w:rPr>
          <w:rStyle w:val="Fort"/>
          <w:b w:val="0"/>
          <w:bCs/>
        </w:rPr>
        <w:t>Dans la mesure où la réponse du soumissionnaire sert à l’analyse et la comparaison des offres, il est de son intérêt d‘y répondre de la manière la plus claire et la plus exhaustive possible.</w:t>
      </w:r>
    </w:p>
    <w:p w14:paraId="3F53C83B" w14:textId="77777777" w:rsidR="0037361E" w:rsidRDefault="0037361E"/>
    <w:p w14:paraId="0C356843" w14:textId="77777777" w:rsidR="0037361E" w:rsidRDefault="00035BEF">
      <w:pPr>
        <w:jc w:val="both"/>
      </w:pPr>
      <w:r>
        <w:t>Le contexte de la présente consultation lancée par la Douane est complexe, avec de nombreux acteurs.</w:t>
      </w:r>
    </w:p>
    <w:p w14:paraId="77ED8A3C" w14:textId="77777777" w:rsidR="0037361E" w:rsidRDefault="00035BEF">
      <w:pPr>
        <w:jc w:val="both"/>
      </w:pPr>
      <w:r>
        <w:t>Aussi il est attendu du candidat qu’il procède dans ce chapitre à une reformulation précise du contexte et du cadre général du marché afin d’en montrer sa bonne compréhension.</w:t>
      </w:r>
    </w:p>
    <w:p w14:paraId="6EDD0CF7" w14:textId="77777777" w:rsidR="0037361E" w:rsidRDefault="00035BEF">
      <w:pPr>
        <w:jc w:val="both"/>
        <w:rPr>
          <w:rStyle w:val="Fort"/>
          <w:b w:val="0"/>
          <w:bCs/>
        </w:rPr>
      </w:pPr>
      <w:r>
        <w:rPr>
          <w:rStyle w:val="Fort"/>
          <w:b w:val="0"/>
          <w:bCs/>
        </w:rPr>
        <w:t>Le candidat limite sa compréhension du contexte et des enjeux à 5 pages maximum.</w:t>
      </w:r>
    </w:p>
    <w:p w14:paraId="31475299" w14:textId="77777777" w:rsidR="0037361E" w:rsidRDefault="0037361E">
      <w:pPr>
        <w:jc w:val="both"/>
        <w:rPr>
          <w:rStyle w:val="Fort"/>
          <w:b w:val="0"/>
          <w:bCs/>
        </w:rPr>
      </w:pPr>
    </w:p>
    <w:p w14:paraId="18387C98" w14:textId="77777777" w:rsidR="0037361E" w:rsidRDefault="00035BEF">
      <w:pPr>
        <w:jc w:val="both"/>
        <w:rPr>
          <w:rStyle w:val="Fort"/>
          <w:b w:val="0"/>
          <w:bCs/>
        </w:rPr>
      </w:pPr>
      <w:r>
        <w:rPr>
          <w:rStyle w:val="Fort"/>
          <w:b w:val="0"/>
          <w:bCs/>
        </w:rPr>
        <w:t xml:space="preserve">Les réponses apportées engagent le titulaire de façon contractuelle. </w:t>
      </w:r>
    </w:p>
    <w:p w14:paraId="4A1091DC" w14:textId="77777777" w:rsidR="0037361E" w:rsidRDefault="0037361E">
      <w:pPr>
        <w:jc w:val="both"/>
        <w:rPr>
          <w:rStyle w:val="Fort"/>
          <w:b w:val="0"/>
          <w:bCs/>
        </w:rPr>
      </w:pPr>
    </w:p>
    <w:p w14:paraId="78B87910" w14:textId="77777777" w:rsidR="0037361E" w:rsidRDefault="00035BEF">
      <w:pPr>
        <w:jc w:val="both"/>
        <w:sectPr w:rsidR="0037361E">
          <w:headerReference w:type="default" r:id="rId14"/>
          <w:footerReference w:type="default" r:id="rId15"/>
          <w:headerReference w:type="first" r:id="rId16"/>
          <w:pgSz w:w="11906" w:h="16838"/>
          <w:pgMar w:top="777" w:right="849" w:bottom="777" w:left="1276" w:header="720" w:footer="720" w:gutter="0"/>
          <w:cols w:space="720"/>
          <w:formProt w:val="0"/>
          <w:docGrid w:linePitch="100"/>
        </w:sectPr>
      </w:pPr>
      <w:r>
        <w:rPr>
          <w:rStyle w:val="Fort"/>
        </w:rPr>
        <w:t>Les éléments et les exigences décrits dans le CCTP et le CCAP sont à prendre en compte dans leur intégralité.</w:t>
      </w:r>
    </w:p>
    <w:p w14:paraId="58095A57" w14:textId="77777777" w:rsidR="0037361E" w:rsidRDefault="00035BEF">
      <w:pPr>
        <w:pStyle w:val="Titre1"/>
      </w:pPr>
      <w:bookmarkStart w:id="27" w:name="_Hlk139983621_Copie_1"/>
      <w:bookmarkStart w:id="28" w:name="_Toc216707760"/>
      <w:bookmarkStart w:id="29" w:name="_Toc199858423"/>
      <w:bookmarkStart w:id="30" w:name="_Toc210832446"/>
      <w:bookmarkStart w:id="31" w:name="_Toc216802639"/>
      <w:bookmarkStart w:id="32" w:name="_Toc216859049"/>
      <w:bookmarkStart w:id="33" w:name="_Toc216883834"/>
      <w:bookmarkEnd w:id="27"/>
      <w:r>
        <w:lastRenderedPageBreak/>
        <w:t>Rappel des critères de sélection des offres</w:t>
      </w:r>
      <w:bookmarkEnd w:id="28"/>
      <w:bookmarkEnd w:id="29"/>
      <w:bookmarkEnd w:id="30"/>
      <w:bookmarkEnd w:id="31"/>
      <w:bookmarkEnd w:id="32"/>
      <w:bookmarkEnd w:id="33"/>
    </w:p>
    <w:p w14:paraId="09B4FA5C" w14:textId="65AA460A" w:rsidR="0037361E" w:rsidRDefault="0037361E">
      <w:pPr>
        <w:jc w:val="both"/>
        <w:rPr>
          <w:u w:val="single"/>
        </w:rPr>
      </w:pPr>
      <w:bookmarkStart w:id="34" w:name="__RefHeading___Toc1932_1738054380"/>
      <w:bookmarkStart w:id="35" w:name="_Toc140484307"/>
      <w:bookmarkStart w:id="36" w:name="_Toc140152234"/>
      <w:bookmarkStart w:id="37" w:name="_Toc141460049"/>
      <w:bookmarkStart w:id="38" w:name="_Toc154490631"/>
      <w:bookmarkStart w:id="39" w:name="_Toc153297828"/>
      <w:bookmarkStart w:id="40" w:name="_Toc175319905"/>
      <w:bookmarkStart w:id="41" w:name="_Toc171352359"/>
      <w:bookmarkStart w:id="42" w:name="_Hlk139983664"/>
      <w:bookmarkEnd w:id="34"/>
      <w:bookmarkEnd w:id="35"/>
      <w:bookmarkEnd w:id="36"/>
      <w:bookmarkEnd w:id="37"/>
      <w:bookmarkEnd w:id="38"/>
      <w:bookmarkEnd w:id="39"/>
      <w:bookmarkEnd w:id="40"/>
      <w:bookmarkEnd w:id="41"/>
      <w:bookmarkEnd w:id="42"/>
    </w:p>
    <w:p w14:paraId="54CA4908" w14:textId="77777777" w:rsidR="00794D1B" w:rsidRDefault="00794D1B" w:rsidP="00794D1B"/>
    <w:tbl>
      <w:tblPr>
        <w:tblW w:w="11415" w:type="dxa"/>
        <w:jc w:val="center"/>
        <w:tblCellSpacing w:w="0" w:type="dxa"/>
        <w:tblCellMar>
          <w:top w:w="60" w:type="dxa"/>
          <w:left w:w="60" w:type="dxa"/>
          <w:bottom w:w="60" w:type="dxa"/>
          <w:right w:w="60" w:type="dxa"/>
        </w:tblCellMar>
        <w:tblLook w:val="04A0" w:firstRow="1" w:lastRow="0" w:firstColumn="1" w:lastColumn="0" w:noHBand="0" w:noVBand="1"/>
      </w:tblPr>
      <w:tblGrid>
        <w:gridCol w:w="2152"/>
        <w:gridCol w:w="1326"/>
        <w:gridCol w:w="7937"/>
      </w:tblGrid>
      <w:tr w:rsidR="00794D1B" w:rsidRPr="002402F0" w14:paraId="5BD10145" w14:textId="77777777" w:rsidTr="009771BF">
        <w:trPr>
          <w:trHeight w:val="90"/>
          <w:tblCellSpacing w:w="0" w:type="dxa"/>
          <w:jc w:val="center"/>
        </w:trPr>
        <w:tc>
          <w:tcPr>
            <w:tcW w:w="2152" w:type="dxa"/>
            <w:tcBorders>
              <w:top w:val="single" w:sz="6" w:space="0" w:color="000000"/>
              <w:left w:val="single" w:sz="6" w:space="0" w:color="000000"/>
              <w:bottom w:val="single" w:sz="6" w:space="0" w:color="000000"/>
              <w:right w:val="nil"/>
            </w:tcBorders>
            <w:shd w:val="clear" w:color="auto" w:fill="8EAADB"/>
            <w:tcMar>
              <w:top w:w="57" w:type="dxa"/>
              <w:left w:w="57" w:type="dxa"/>
              <w:bottom w:w="57" w:type="dxa"/>
              <w:right w:w="0" w:type="dxa"/>
            </w:tcMar>
            <w:vAlign w:val="center"/>
            <w:hideMark/>
          </w:tcPr>
          <w:p w14:paraId="6F60939E" w14:textId="77777777" w:rsidR="00794D1B" w:rsidRPr="00794D1B" w:rsidRDefault="00794D1B" w:rsidP="009771BF">
            <w:pPr>
              <w:spacing w:before="100" w:beforeAutospacing="1" w:after="142" w:line="276" w:lineRule="auto"/>
              <w:rPr>
                <w:color w:val="FFFFFF" w:themeColor="background1"/>
                <w:sz w:val="24"/>
                <w:szCs w:val="24"/>
              </w:rPr>
            </w:pPr>
            <w:r w:rsidRPr="00794D1B">
              <w:rPr>
                <w:b/>
                <w:bCs/>
                <w:color w:val="FFFFFF" w:themeColor="background1"/>
              </w:rPr>
              <w:t>Critères du lot 2</w:t>
            </w:r>
          </w:p>
        </w:tc>
        <w:tc>
          <w:tcPr>
            <w:tcW w:w="1326" w:type="dxa"/>
            <w:tcBorders>
              <w:top w:val="single" w:sz="6" w:space="0" w:color="000000"/>
              <w:left w:val="single" w:sz="6" w:space="0" w:color="000000"/>
              <w:bottom w:val="single" w:sz="6" w:space="0" w:color="000000"/>
              <w:right w:val="nil"/>
            </w:tcBorders>
            <w:shd w:val="clear" w:color="auto" w:fill="8EAADB"/>
            <w:tcMar>
              <w:top w:w="57" w:type="dxa"/>
              <w:left w:w="57" w:type="dxa"/>
              <w:bottom w:w="57" w:type="dxa"/>
              <w:right w:w="0" w:type="dxa"/>
            </w:tcMar>
            <w:vAlign w:val="center"/>
            <w:hideMark/>
          </w:tcPr>
          <w:p w14:paraId="670BFAD3" w14:textId="77777777" w:rsidR="00794D1B" w:rsidRPr="002402F0" w:rsidRDefault="00794D1B" w:rsidP="009771BF">
            <w:pPr>
              <w:spacing w:before="100" w:beforeAutospacing="1" w:after="142" w:line="276" w:lineRule="auto"/>
              <w:rPr>
                <w:sz w:val="24"/>
                <w:szCs w:val="24"/>
              </w:rPr>
            </w:pPr>
            <w:r w:rsidRPr="002402F0">
              <w:rPr>
                <w:b/>
                <w:bCs/>
                <w:color w:val="FFFFFF"/>
              </w:rPr>
              <w:t>Pondération</w:t>
            </w:r>
          </w:p>
        </w:tc>
        <w:tc>
          <w:tcPr>
            <w:tcW w:w="7937" w:type="dxa"/>
            <w:tcBorders>
              <w:top w:val="single" w:sz="6" w:space="0" w:color="000000"/>
              <w:left w:val="single" w:sz="6" w:space="0" w:color="000000"/>
              <w:bottom w:val="single" w:sz="6" w:space="0" w:color="000000"/>
              <w:right w:val="single" w:sz="6" w:space="0" w:color="000000"/>
            </w:tcBorders>
            <w:shd w:val="clear" w:color="auto" w:fill="8EAADB"/>
            <w:tcMar>
              <w:top w:w="57" w:type="dxa"/>
              <w:left w:w="57" w:type="dxa"/>
              <w:bottom w:w="57" w:type="dxa"/>
              <w:right w:w="0" w:type="dxa"/>
            </w:tcMar>
            <w:vAlign w:val="center"/>
            <w:hideMark/>
          </w:tcPr>
          <w:p w14:paraId="51A2562E" w14:textId="77777777" w:rsidR="00794D1B" w:rsidRPr="002402F0" w:rsidRDefault="00794D1B" w:rsidP="009771BF">
            <w:pPr>
              <w:spacing w:before="100" w:beforeAutospacing="1" w:after="142" w:line="276" w:lineRule="auto"/>
              <w:rPr>
                <w:sz w:val="24"/>
                <w:szCs w:val="24"/>
              </w:rPr>
            </w:pPr>
            <w:r w:rsidRPr="002402F0">
              <w:rPr>
                <w:b/>
                <w:bCs/>
                <w:color w:val="FFFFFF"/>
              </w:rPr>
              <w:t>Sous-critères</w:t>
            </w:r>
            <w:r w:rsidRPr="00F73264">
              <w:rPr>
                <w:b/>
                <w:bCs/>
                <w:color w:val="FFFFFF"/>
              </w:rPr>
              <w:t xml:space="preserve"> et </w:t>
            </w:r>
            <w:r>
              <w:rPr>
                <w:b/>
                <w:bCs/>
                <w:color w:val="FFFFFF"/>
              </w:rPr>
              <w:t xml:space="preserve">Eléments d’appréciation </w:t>
            </w:r>
          </w:p>
        </w:tc>
      </w:tr>
      <w:tr w:rsidR="00794D1B" w:rsidRPr="002402F0" w14:paraId="4BD04B7D" w14:textId="77777777" w:rsidTr="009771BF">
        <w:trPr>
          <w:trHeight w:val="90"/>
          <w:tblCellSpacing w:w="0" w:type="dxa"/>
          <w:jc w:val="center"/>
        </w:trPr>
        <w:tc>
          <w:tcPr>
            <w:tcW w:w="2152"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C2A96BE" w14:textId="77777777" w:rsidR="00794D1B" w:rsidRPr="002402F0" w:rsidRDefault="00794D1B" w:rsidP="009771BF">
            <w:pPr>
              <w:spacing w:before="100" w:beforeAutospacing="1" w:after="142" w:line="276" w:lineRule="auto"/>
              <w:rPr>
                <w:sz w:val="24"/>
                <w:szCs w:val="24"/>
              </w:rPr>
            </w:pPr>
            <w:r w:rsidRPr="002402F0">
              <w:rPr>
                <w:b/>
                <w:bCs/>
              </w:rPr>
              <w:t>Prix</w:t>
            </w:r>
          </w:p>
        </w:tc>
        <w:tc>
          <w:tcPr>
            <w:tcW w:w="132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8E5FFB2" w14:textId="77777777" w:rsidR="00794D1B" w:rsidRPr="002402F0" w:rsidRDefault="00794D1B" w:rsidP="009771BF">
            <w:pPr>
              <w:spacing w:before="100" w:beforeAutospacing="1" w:after="142" w:line="276" w:lineRule="auto"/>
              <w:rPr>
                <w:sz w:val="24"/>
                <w:szCs w:val="24"/>
              </w:rPr>
            </w:pPr>
            <w:r w:rsidRPr="002402F0">
              <w:rPr>
                <w:b/>
                <w:bCs/>
              </w:rPr>
              <w:t>40,00 %</w:t>
            </w:r>
          </w:p>
        </w:tc>
        <w:tc>
          <w:tcPr>
            <w:tcW w:w="7937" w:type="dxa"/>
            <w:tcBorders>
              <w:top w:val="nil"/>
              <w:left w:val="single" w:sz="6" w:space="0" w:color="000000"/>
              <w:bottom w:val="single" w:sz="6" w:space="0" w:color="000000"/>
              <w:right w:val="single" w:sz="6" w:space="0" w:color="000000"/>
            </w:tcBorders>
            <w:tcMar>
              <w:top w:w="0" w:type="dxa"/>
              <w:left w:w="57" w:type="dxa"/>
              <w:bottom w:w="57" w:type="dxa"/>
              <w:right w:w="0" w:type="dxa"/>
            </w:tcMar>
            <w:hideMark/>
          </w:tcPr>
          <w:p w14:paraId="7A8F0F20" w14:textId="77777777" w:rsidR="00794D1B" w:rsidRDefault="00794D1B" w:rsidP="009771BF">
            <w:pPr>
              <w:spacing w:before="100" w:beforeAutospacing="1" w:line="276" w:lineRule="auto"/>
            </w:pPr>
          </w:p>
          <w:p w14:paraId="5D44390E" w14:textId="77777777" w:rsidR="00794D1B" w:rsidRPr="002402F0" w:rsidRDefault="00794D1B" w:rsidP="009771BF">
            <w:pPr>
              <w:spacing w:before="100" w:beforeAutospacing="1" w:line="276" w:lineRule="auto"/>
              <w:rPr>
                <w:sz w:val="24"/>
                <w:szCs w:val="24"/>
              </w:rPr>
            </w:pPr>
            <w:r>
              <w:t>Ce critère est a</w:t>
            </w:r>
            <w:r w:rsidRPr="002402F0">
              <w:t xml:space="preserve">pprécié au regard du montant </w:t>
            </w:r>
            <w:r>
              <w:t xml:space="preserve">global de l’offre financière du candidat, résultant du DQE. </w:t>
            </w:r>
          </w:p>
          <w:p w14:paraId="1D4DC6CC" w14:textId="77777777" w:rsidR="00794D1B" w:rsidRPr="002402F0" w:rsidRDefault="00794D1B" w:rsidP="009771BF">
            <w:pPr>
              <w:spacing w:before="100" w:beforeAutospacing="1" w:after="142" w:line="276" w:lineRule="auto"/>
              <w:rPr>
                <w:sz w:val="24"/>
                <w:szCs w:val="24"/>
              </w:rPr>
            </w:pPr>
          </w:p>
        </w:tc>
      </w:tr>
      <w:tr w:rsidR="00794D1B" w:rsidRPr="002402F0" w14:paraId="65C6DF0C" w14:textId="77777777" w:rsidTr="009771BF">
        <w:trPr>
          <w:tblCellSpacing w:w="0" w:type="dxa"/>
          <w:jc w:val="center"/>
        </w:trPr>
        <w:tc>
          <w:tcPr>
            <w:tcW w:w="2152" w:type="dxa"/>
            <w:vMerge w:val="restar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0ECC9EA" w14:textId="77777777" w:rsidR="00794D1B" w:rsidRPr="00813183" w:rsidRDefault="00794D1B" w:rsidP="009771BF">
            <w:pPr>
              <w:spacing w:before="100" w:beforeAutospacing="1" w:line="276" w:lineRule="auto"/>
              <w:rPr>
                <w:sz w:val="24"/>
                <w:szCs w:val="24"/>
              </w:rPr>
            </w:pPr>
            <w:r w:rsidRPr="002402F0">
              <w:rPr>
                <w:b/>
                <w:bCs/>
              </w:rPr>
              <w:t>Valeur technique</w:t>
            </w:r>
          </w:p>
        </w:tc>
        <w:tc>
          <w:tcPr>
            <w:tcW w:w="1326" w:type="dxa"/>
            <w:vMerge w:val="restar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70ABEC4" w14:textId="77777777" w:rsidR="00794D1B" w:rsidRPr="002402F0" w:rsidRDefault="00794D1B" w:rsidP="009771BF">
            <w:pPr>
              <w:spacing w:before="100" w:beforeAutospacing="1" w:after="142" w:line="276" w:lineRule="auto"/>
              <w:rPr>
                <w:sz w:val="24"/>
                <w:szCs w:val="24"/>
              </w:rPr>
            </w:pPr>
            <w:r w:rsidRPr="002402F0">
              <w:rPr>
                <w:b/>
                <w:bCs/>
              </w:rPr>
              <w:t>50,00 %</w:t>
            </w:r>
          </w:p>
        </w:tc>
        <w:tc>
          <w:tcPr>
            <w:tcW w:w="7937" w:type="dxa"/>
            <w:tcBorders>
              <w:top w:val="nil"/>
              <w:left w:val="single" w:sz="6" w:space="0" w:color="000000"/>
              <w:bottom w:val="single" w:sz="6" w:space="0" w:color="000000"/>
              <w:right w:val="single" w:sz="6" w:space="0" w:color="000000"/>
            </w:tcBorders>
            <w:tcMar>
              <w:top w:w="0" w:type="dxa"/>
              <w:left w:w="57" w:type="dxa"/>
              <w:bottom w:w="57" w:type="dxa"/>
              <w:right w:w="0" w:type="dxa"/>
            </w:tcMar>
            <w:hideMark/>
          </w:tcPr>
          <w:p w14:paraId="22455E37" w14:textId="77777777" w:rsidR="00794D1B" w:rsidRDefault="00794D1B" w:rsidP="009771BF">
            <w:pPr>
              <w:spacing w:before="100" w:beforeAutospacing="1" w:line="276" w:lineRule="auto"/>
              <w:jc w:val="both"/>
              <w:rPr>
                <w:b/>
                <w:bCs/>
              </w:rPr>
            </w:pPr>
            <w:r w:rsidRPr="00813183">
              <w:rPr>
                <w:bCs/>
              </w:rPr>
              <w:t>Ce critère est évalué au regard des sous critères suivants</w:t>
            </w:r>
            <w:r w:rsidRPr="00813183">
              <w:rPr>
                <w:rFonts w:ascii="Calibri" w:hAnsi="Calibri" w:cs="Calibri"/>
                <w:bCs/>
              </w:rPr>
              <w:t> </w:t>
            </w:r>
            <w:r w:rsidRPr="00813183">
              <w:rPr>
                <w:bCs/>
              </w:rPr>
              <w:t>:</w:t>
            </w:r>
          </w:p>
          <w:p w14:paraId="5A3C24DE" w14:textId="77777777" w:rsidR="00794D1B" w:rsidRDefault="00794D1B" w:rsidP="009771BF">
            <w:pPr>
              <w:spacing w:before="100" w:beforeAutospacing="1" w:line="276" w:lineRule="auto"/>
              <w:jc w:val="both"/>
              <w:rPr>
                <w:b/>
                <w:bCs/>
              </w:rPr>
            </w:pPr>
            <w:r>
              <w:rPr>
                <w:b/>
                <w:bCs/>
              </w:rPr>
              <w:t xml:space="preserve">Sous-critère </w:t>
            </w:r>
            <w:r w:rsidRPr="002402F0">
              <w:rPr>
                <w:b/>
                <w:bCs/>
              </w:rPr>
              <w:t>1</w:t>
            </w:r>
            <w:r>
              <w:rPr>
                <w:rFonts w:ascii="Calibri" w:hAnsi="Calibri" w:cs="Calibri"/>
                <w:b/>
                <w:bCs/>
              </w:rPr>
              <w:t> </w:t>
            </w:r>
            <w:r>
              <w:rPr>
                <w:b/>
                <w:bCs/>
              </w:rPr>
              <w:t>:</w:t>
            </w:r>
            <w:r w:rsidRPr="002402F0">
              <w:rPr>
                <w:b/>
                <w:bCs/>
              </w:rPr>
              <w:t xml:space="preserve"> Qualité des effets</w:t>
            </w:r>
            <w:r>
              <w:rPr>
                <w:b/>
                <w:bCs/>
              </w:rPr>
              <w:t xml:space="preserve"> proposés (sur 40 %)</w:t>
            </w:r>
          </w:p>
          <w:p w14:paraId="505F3E07" w14:textId="77777777" w:rsidR="00794D1B" w:rsidRPr="00813183" w:rsidRDefault="00794D1B" w:rsidP="009771BF">
            <w:pPr>
              <w:spacing w:before="100" w:beforeAutospacing="1" w:line="276" w:lineRule="auto"/>
              <w:jc w:val="both"/>
              <w:rPr>
                <w:bCs/>
              </w:rPr>
            </w:pPr>
            <w:r w:rsidRPr="00813183">
              <w:rPr>
                <w:bCs/>
              </w:rPr>
              <w:t>Ce sous-critère est évalué au regard des éléments d’appréciation suivants</w:t>
            </w:r>
            <w:r w:rsidRPr="00813183">
              <w:rPr>
                <w:rFonts w:ascii="Calibri" w:hAnsi="Calibri" w:cs="Calibri"/>
                <w:bCs/>
              </w:rPr>
              <w:t> </w:t>
            </w:r>
            <w:r w:rsidRPr="00813183">
              <w:rPr>
                <w:bCs/>
              </w:rPr>
              <w:t>:</w:t>
            </w:r>
          </w:p>
          <w:p w14:paraId="70DB632A" w14:textId="0A72915F" w:rsidR="00794D1B" w:rsidRDefault="00794D1B" w:rsidP="009771BF">
            <w:pPr>
              <w:spacing w:before="100" w:beforeAutospacing="1" w:line="276" w:lineRule="auto"/>
              <w:jc w:val="both"/>
              <w:rPr>
                <w:b/>
                <w:bCs/>
              </w:rPr>
            </w:pPr>
            <w:r>
              <w:rPr>
                <w:b/>
                <w:bCs/>
              </w:rPr>
              <w:t>Elément d’appréciation 1</w:t>
            </w:r>
            <w:r>
              <w:rPr>
                <w:rFonts w:ascii="Calibri" w:hAnsi="Calibri" w:cs="Calibri"/>
                <w:b/>
                <w:bCs/>
              </w:rPr>
              <w:t> </w:t>
            </w:r>
            <w:r>
              <w:rPr>
                <w:b/>
                <w:bCs/>
              </w:rPr>
              <w:t>: Qualité des échantillons remis (</w:t>
            </w:r>
            <w:r w:rsidR="00A8023C">
              <w:rPr>
                <w:b/>
                <w:bCs/>
              </w:rPr>
              <w:t>85</w:t>
            </w:r>
            <w:r>
              <w:rPr>
                <w:b/>
                <w:bCs/>
              </w:rPr>
              <w:t xml:space="preserve"> points)</w:t>
            </w:r>
          </w:p>
          <w:p w14:paraId="2B782D2F" w14:textId="77777777" w:rsidR="00794D1B" w:rsidRPr="00A8590E" w:rsidRDefault="00794D1B" w:rsidP="009771BF">
            <w:pPr>
              <w:spacing w:before="100" w:beforeAutospacing="1" w:line="276" w:lineRule="auto"/>
              <w:rPr>
                <w:b/>
                <w:bCs/>
                <w:sz w:val="24"/>
                <w:szCs w:val="24"/>
              </w:rPr>
            </w:pPr>
            <w:r w:rsidRPr="005C2991">
              <w:t>Cet élément d’appréciation est analysé sur la base</w:t>
            </w:r>
            <w:r>
              <w:t xml:space="preserve"> </w:t>
            </w:r>
            <w:r w:rsidRPr="00A8590E">
              <w:t>des échantillons ainsi que des éléments et précisions apportés par le candidat à l'article 3.1.1 du CRT au regard</w:t>
            </w:r>
            <w:r w:rsidRPr="00A8590E">
              <w:rPr>
                <w:rFonts w:ascii="Calibri" w:hAnsi="Calibri" w:cs="Calibri"/>
              </w:rPr>
              <w:t> </w:t>
            </w:r>
            <w:r w:rsidRPr="00A8590E">
              <w:t>:</w:t>
            </w:r>
          </w:p>
          <w:p w14:paraId="3C6A1F58" w14:textId="4CCAC4B5" w:rsidR="00794D1B" w:rsidRPr="00A8590E" w:rsidRDefault="00794D1B" w:rsidP="00794D1B">
            <w:pPr>
              <w:pStyle w:val="Paragraphedeliste"/>
              <w:numPr>
                <w:ilvl w:val="0"/>
                <w:numId w:val="39"/>
              </w:numPr>
              <w:tabs>
                <w:tab w:val="clear" w:pos="2265"/>
              </w:tabs>
              <w:suppressAutoHyphens w:val="0"/>
              <w:spacing w:before="100" w:beforeAutospacing="1" w:line="276" w:lineRule="auto"/>
              <w:contextualSpacing/>
              <w:jc w:val="both"/>
              <w:textAlignment w:val="auto"/>
              <w:rPr>
                <w:rFonts w:ascii="Marianne" w:eastAsia="Times New Roman" w:hAnsi="Marianne" w:cs="Times New Roman"/>
                <w:sz w:val="20"/>
                <w:szCs w:val="20"/>
              </w:rPr>
            </w:pPr>
            <w:r w:rsidRPr="00A8590E">
              <w:rPr>
                <w:rFonts w:ascii="Marianne" w:hAnsi="Marianne" w:cs="Arial-BoldMT"/>
                <w:b/>
                <w:bCs/>
                <w:sz w:val="20"/>
                <w:szCs w:val="20"/>
              </w:rPr>
              <w:t>Du confort et de l’adaptation aux conditions d'utilisation</w:t>
            </w:r>
            <w:r w:rsidRPr="00A8590E">
              <w:rPr>
                <w:rFonts w:ascii="Marianne" w:eastAsia="Times New Roman" w:hAnsi="Marianne" w:cs="Times New Roman"/>
                <w:sz w:val="20"/>
                <w:szCs w:val="20"/>
              </w:rPr>
              <w:t xml:space="preserve"> </w:t>
            </w:r>
            <w:r w:rsidRPr="00A8590E">
              <w:rPr>
                <w:rFonts w:ascii="Marianne" w:eastAsia="Times New Roman" w:hAnsi="Marianne" w:cs="Times New Roman"/>
                <w:b/>
                <w:sz w:val="20"/>
                <w:szCs w:val="20"/>
              </w:rPr>
              <w:t>des effets</w:t>
            </w:r>
            <w:r w:rsidRPr="00A8590E">
              <w:rPr>
                <w:rFonts w:ascii="Marianne" w:eastAsia="Times New Roman" w:hAnsi="Marianne" w:cs="Times New Roman"/>
                <w:sz w:val="20"/>
                <w:szCs w:val="20"/>
              </w:rPr>
              <w:t xml:space="preserve"> (</w:t>
            </w:r>
            <w:r w:rsidR="00A8023C">
              <w:rPr>
                <w:rFonts w:ascii="Marianne" w:eastAsia="Times New Roman" w:hAnsi="Marianne" w:cs="Times New Roman"/>
                <w:sz w:val="20"/>
                <w:szCs w:val="20"/>
              </w:rPr>
              <w:t>45</w:t>
            </w:r>
            <w:r w:rsidRPr="00A8590E">
              <w:rPr>
                <w:rFonts w:ascii="Marianne" w:eastAsia="Times New Roman" w:hAnsi="Marianne" w:cs="Times New Roman"/>
                <w:sz w:val="20"/>
                <w:szCs w:val="20"/>
              </w:rPr>
              <w:t xml:space="preserve"> points)</w:t>
            </w:r>
            <w:r w:rsidRPr="00A8590E">
              <w:rPr>
                <w:rFonts w:ascii="Calibri" w:eastAsia="Times New Roman" w:hAnsi="Calibri" w:cs="Calibri"/>
                <w:sz w:val="20"/>
                <w:szCs w:val="20"/>
              </w:rPr>
              <w:t> </w:t>
            </w:r>
            <w:r w:rsidRPr="00A8590E">
              <w:rPr>
                <w:rFonts w:ascii="Marianne" w:eastAsia="Times New Roman" w:hAnsi="Marianne" w:cs="Times New Roman"/>
                <w:sz w:val="20"/>
                <w:szCs w:val="20"/>
              </w:rPr>
              <w:t>;</w:t>
            </w:r>
          </w:p>
          <w:p w14:paraId="4E414072" w14:textId="77777777" w:rsidR="00794D1B" w:rsidRPr="00A8590E" w:rsidRDefault="00794D1B" w:rsidP="009771BF">
            <w:pPr>
              <w:pStyle w:val="Paragraphedeliste"/>
              <w:spacing w:before="100" w:beforeAutospacing="1" w:line="276" w:lineRule="auto"/>
              <w:jc w:val="both"/>
              <w:rPr>
                <w:rFonts w:ascii="Marianne" w:eastAsia="Times New Roman" w:hAnsi="Marianne" w:cs="Times New Roman"/>
                <w:sz w:val="20"/>
                <w:szCs w:val="20"/>
              </w:rPr>
            </w:pPr>
          </w:p>
          <w:p w14:paraId="38522836" w14:textId="037D143D" w:rsidR="00794D1B" w:rsidRPr="00A8590E" w:rsidRDefault="00794D1B" w:rsidP="00794D1B">
            <w:pPr>
              <w:pStyle w:val="Paragraphedeliste"/>
              <w:numPr>
                <w:ilvl w:val="0"/>
                <w:numId w:val="39"/>
              </w:numPr>
              <w:tabs>
                <w:tab w:val="clear" w:pos="2265"/>
              </w:tabs>
              <w:suppressAutoHyphens w:val="0"/>
              <w:spacing w:before="100" w:beforeAutospacing="1" w:line="276" w:lineRule="auto"/>
              <w:contextualSpacing/>
              <w:jc w:val="both"/>
              <w:textAlignment w:val="auto"/>
              <w:rPr>
                <w:rFonts w:ascii="Marianne" w:eastAsia="Times New Roman" w:hAnsi="Marianne" w:cs="Times New Roman"/>
                <w:sz w:val="20"/>
                <w:szCs w:val="20"/>
              </w:rPr>
            </w:pPr>
            <w:r w:rsidRPr="00A8590E">
              <w:rPr>
                <w:rFonts w:ascii="Marianne" w:eastAsia="Times New Roman" w:hAnsi="Marianne" w:cs="Times New Roman"/>
                <w:b/>
                <w:sz w:val="20"/>
                <w:szCs w:val="20"/>
              </w:rPr>
              <w:t>De la qualité des effets</w:t>
            </w:r>
            <w:r w:rsidRPr="00A8590E">
              <w:rPr>
                <w:rFonts w:ascii="Marianne" w:eastAsia="Times New Roman" w:hAnsi="Marianne" w:cs="Times New Roman"/>
                <w:sz w:val="20"/>
                <w:szCs w:val="20"/>
              </w:rPr>
              <w:t xml:space="preserve"> (</w:t>
            </w:r>
            <w:r w:rsidR="00A8023C">
              <w:rPr>
                <w:rFonts w:ascii="Marianne" w:eastAsia="Times New Roman" w:hAnsi="Marianne" w:cs="Times New Roman"/>
                <w:sz w:val="20"/>
                <w:szCs w:val="20"/>
              </w:rPr>
              <w:t>40</w:t>
            </w:r>
            <w:r w:rsidRPr="00A8590E">
              <w:rPr>
                <w:rFonts w:ascii="Marianne" w:eastAsia="Times New Roman" w:hAnsi="Marianne" w:cs="Times New Roman"/>
                <w:sz w:val="20"/>
                <w:szCs w:val="20"/>
              </w:rPr>
              <w:t xml:space="preserve"> points)</w:t>
            </w:r>
            <w:r w:rsidRPr="00A8590E">
              <w:rPr>
                <w:rFonts w:ascii="Calibri" w:eastAsia="Times New Roman" w:hAnsi="Calibri" w:cs="Calibri"/>
                <w:sz w:val="20"/>
                <w:szCs w:val="20"/>
              </w:rPr>
              <w:t> </w:t>
            </w:r>
            <w:r w:rsidRPr="00A8590E">
              <w:rPr>
                <w:rFonts w:ascii="Marianne" w:eastAsia="Times New Roman" w:hAnsi="Marianne" w:cs="Times New Roman"/>
                <w:sz w:val="20"/>
                <w:szCs w:val="20"/>
              </w:rPr>
              <w:t>;</w:t>
            </w:r>
          </w:p>
          <w:p w14:paraId="42DD6E71" w14:textId="77777777" w:rsidR="00794D1B" w:rsidRPr="00A8590E" w:rsidRDefault="00794D1B" w:rsidP="009771BF">
            <w:pPr>
              <w:pStyle w:val="Paragraphedeliste"/>
              <w:tabs>
                <w:tab w:val="left" w:pos="3120"/>
              </w:tabs>
              <w:rPr>
                <w:rFonts w:ascii="Marianne" w:eastAsia="Times New Roman" w:hAnsi="Marianne" w:cs="Times New Roman"/>
                <w:sz w:val="20"/>
                <w:szCs w:val="20"/>
              </w:rPr>
            </w:pPr>
            <w:r w:rsidRPr="00A8590E">
              <w:rPr>
                <w:rFonts w:ascii="Marianne" w:eastAsia="Times New Roman" w:hAnsi="Marianne" w:cs="Times New Roman"/>
                <w:sz w:val="20"/>
                <w:szCs w:val="20"/>
              </w:rPr>
              <w:tab/>
            </w:r>
          </w:p>
          <w:p w14:paraId="43E2C230" w14:textId="518E3BFA" w:rsidR="00794D1B" w:rsidRPr="00A8590E" w:rsidRDefault="00794D1B" w:rsidP="009771BF">
            <w:pPr>
              <w:spacing w:before="100" w:beforeAutospacing="1" w:line="276" w:lineRule="auto"/>
              <w:jc w:val="both"/>
              <w:rPr>
                <w:b/>
                <w:bCs/>
              </w:rPr>
            </w:pPr>
            <w:r w:rsidRPr="00A8590E">
              <w:rPr>
                <w:b/>
                <w:bCs/>
              </w:rPr>
              <w:t>Elément d’appréciation 2</w:t>
            </w:r>
            <w:r w:rsidRPr="00A8590E">
              <w:rPr>
                <w:rFonts w:ascii="Calibri" w:hAnsi="Calibri" w:cs="Calibri"/>
                <w:b/>
                <w:bCs/>
              </w:rPr>
              <w:t> </w:t>
            </w:r>
            <w:r w:rsidRPr="00A8590E">
              <w:rPr>
                <w:b/>
                <w:bCs/>
              </w:rPr>
              <w:t>: Qualité des effets proposés (hors échantillons) (</w:t>
            </w:r>
            <w:r w:rsidR="00A8023C">
              <w:rPr>
                <w:b/>
                <w:bCs/>
              </w:rPr>
              <w:t>15</w:t>
            </w:r>
            <w:r w:rsidRPr="00A8590E">
              <w:rPr>
                <w:b/>
                <w:bCs/>
              </w:rPr>
              <w:t xml:space="preserve"> points)</w:t>
            </w:r>
          </w:p>
          <w:p w14:paraId="6D407CCF" w14:textId="77777777" w:rsidR="00794D1B" w:rsidRDefault="00794D1B" w:rsidP="009771BF">
            <w:pPr>
              <w:spacing w:before="100" w:beforeAutospacing="1" w:line="276" w:lineRule="auto"/>
              <w:ind w:left="720"/>
            </w:pPr>
            <w:r w:rsidRPr="00A8590E">
              <w:t>Cet élément d’appréciation est analysé sur la base des éléments et précisions apportés par le candidat à l'article 3.1.2 du CRT</w:t>
            </w:r>
          </w:p>
          <w:p w14:paraId="5E00F514" w14:textId="77777777" w:rsidR="00794D1B" w:rsidRPr="002402F0" w:rsidRDefault="00794D1B" w:rsidP="009771BF">
            <w:pPr>
              <w:spacing w:before="100" w:beforeAutospacing="1" w:line="276" w:lineRule="auto"/>
              <w:ind w:left="720"/>
            </w:pPr>
          </w:p>
        </w:tc>
      </w:tr>
      <w:tr w:rsidR="00794D1B" w:rsidRPr="002402F0" w14:paraId="3CD4CF14" w14:textId="77777777" w:rsidTr="009771BF">
        <w:trPr>
          <w:tblCellSpacing w:w="0" w:type="dxa"/>
          <w:jc w:val="center"/>
        </w:trPr>
        <w:tc>
          <w:tcPr>
            <w:tcW w:w="0" w:type="auto"/>
            <w:vMerge/>
            <w:tcBorders>
              <w:top w:val="nil"/>
              <w:left w:val="single" w:sz="6" w:space="0" w:color="000000"/>
              <w:bottom w:val="single" w:sz="6" w:space="0" w:color="000000"/>
              <w:right w:val="nil"/>
            </w:tcBorders>
            <w:vAlign w:val="center"/>
            <w:hideMark/>
          </w:tcPr>
          <w:p w14:paraId="1967C6F3" w14:textId="77777777" w:rsidR="00794D1B" w:rsidRPr="002402F0" w:rsidRDefault="00794D1B" w:rsidP="009771BF">
            <w:pPr>
              <w:rPr>
                <w:sz w:val="24"/>
                <w:szCs w:val="24"/>
              </w:rPr>
            </w:pPr>
          </w:p>
        </w:tc>
        <w:tc>
          <w:tcPr>
            <w:tcW w:w="0" w:type="auto"/>
            <w:vMerge/>
            <w:tcBorders>
              <w:top w:val="nil"/>
              <w:left w:val="single" w:sz="6" w:space="0" w:color="000000"/>
              <w:bottom w:val="single" w:sz="6" w:space="0" w:color="000000"/>
              <w:right w:val="nil"/>
            </w:tcBorders>
            <w:vAlign w:val="center"/>
            <w:hideMark/>
          </w:tcPr>
          <w:p w14:paraId="3D4807DB" w14:textId="77777777" w:rsidR="00794D1B" w:rsidRPr="002402F0" w:rsidRDefault="00794D1B" w:rsidP="009771BF">
            <w:pPr>
              <w:rPr>
                <w:sz w:val="24"/>
                <w:szCs w:val="24"/>
              </w:rPr>
            </w:pPr>
          </w:p>
        </w:tc>
        <w:tc>
          <w:tcPr>
            <w:tcW w:w="793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p w14:paraId="0F624383" w14:textId="77777777" w:rsidR="00794D1B" w:rsidRPr="00A8590E" w:rsidRDefault="00794D1B" w:rsidP="009771BF">
            <w:pPr>
              <w:spacing w:before="100" w:beforeAutospacing="1" w:after="142" w:line="276" w:lineRule="auto"/>
              <w:rPr>
                <w:b/>
                <w:bCs/>
                <w:sz w:val="24"/>
                <w:szCs w:val="24"/>
              </w:rPr>
            </w:pPr>
            <w:r w:rsidRPr="00A8590E">
              <w:rPr>
                <w:b/>
                <w:bCs/>
              </w:rPr>
              <w:t xml:space="preserve">Sous-critère 2 – Moyens mis en œuvre pour respecter les délais de livraison des </w:t>
            </w:r>
            <w:r w:rsidRPr="00A8590E">
              <w:rPr>
                <w:b/>
                <w:bCs/>
              </w:rPr>
              <w:lastRenderedPageBreak/>
              <w:t>effets au stock déporté (10 %)</w:t>
            </w:r>
          </w:p>
          <w:p w14:paraId="47C4C218" w14:textId="77777777" w:rsidR="00794D1B" w:rsidRPr="00A8590E" w:rsidRDefault="00794D1B" w:rsidP="009771BF">
            <w:pPr>
              <w:spacing w:before="100" w:beforeAutospacing="1" w:line="276" w:lineRule="auto"/>
              <w:ind w:left="720"/>
            </w:pPr>
            <w:r w:rsidRPr="00A8590E">
              <w:t>Cet élément d’appréciation est analysé sur la base des éléments et précisions apportés par le candidat à l'article 3.3.1 du CRT</w:t>
            </w:r>
          </w:p>
          <w:p w14:paraId="6256F3D3" w14:textId="77777777" w:rsidR="00794D1B" w:rsidRPr="00A8590E" w:rsidRDefault="00794D1B" w:rsidP="009771BF">
            <w:pPr>
              <w:spacing w:before="100" w:beforeAutospacing="1" w:line="276" w:lineRule="auto"/>
              <w:ind w:left="720"/>
              <w:rPr>
                <w:sz w:val="24"/>
                <w:szCs w:val="24"/>
              </w:rPr>
            </w:pPr>
          </w:p>
        </w:tc>
      </w:tr>
      <w:tr w:rsidR="00794D1B" w:rsidRPr="002402F0" w14:paraId="63AC2131" w14:textId="77777777" w:rsidTr="00A8590E">
        <w:trPr>
          <w:trHeight w:val="1110"/>
          <w:tblCellSpacing w:w="0" w:type="dxa"/>
          <w:jc w:val="center"/>
        </w:trPr>
        <w:tc>
          <w:tcPr>
            <w:tcW w:w="2152"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4B18FB8C" w14:textId="77777777" w:rsidR="00794D1B" w:rsidRPr="002402F0" w:rsidRDefault="00794D1B" w:rsidP="009771BF">
            <w:pPr>
              <w:spacing w:before="100" w:beforeAutospacing="1" w:after="142" w:line="276" w:lineRule="auto"/>
              <w:rPr>
                <w:sz w:val="24"/>
                <w:szCs w:val="24"/>
              </w:rPr>
            </w:pPr>
            <w:r w:rsidRPr="002402F0">
              <w:rPr>
                <w:b/>
                <w:bCs/>
              </w:rPr>
              <w:lastRenderedPageBreak/>
              <w:t>Performance environnementale</w:t>
            </w:r>
          </w:p>
        </w:tc>
        <w:tc>
          <w:tcPr>
            <w:tcW w:w="1326"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1876F610" w14:textId="77777777" w:rsidR="00794D1B" w:rsidRPr="002402F0" w:rsidRDefault="00794D1B" w:rsidP="009771BF">
            <w:pPr>
              <w:spacing w:before="100" w:beforeAutospacing="1" w:after="142" w:line="276" w:lineRule="auto"/>
              <w:rPr>
                <w:sz w:val="24"/>
                <w:szCs w:val="24"/>
              </w:rPr>
            </w:pPr>
            <w:r w:rsidRPr="002402F0">
              <w:rPr>
                <w:b/>
                <w:bCs/>
              </w:rPr>
              <w:t>10 %</w:t>
            </w:r>
          </w:p>
        </w:tc>
        <w:tc>
          <w:tcPr>
            <w:tcW w:w="7937" w:type="dxa"/>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vAlign w:val="center"/>
            <w:hideMark/>
          </w:tcPr>
          <w:p w14:paraId="26CA933D" w14:textId="77777777" w:rsidR="00794D1B" w:rsidRPr="00A8590E" w:rsidRDefault="00794D1B" w:rsidP="009771BF">
            <w:pPr>
              <w:spacing w:before="100" w:beforeAutospacing="1" w:after="159" w:line="276" w:lineRule="auto"/>
              <w:rPr>
                <w:b/>
                <w:bCs/>
              </w:rPr>
            </w:pPr>
            <w:r w:rsidRPr="00A8590E">
              <w:rPr>
                <w:b/>
                <w:bCs/>
              </w:rPr>
              <w:t>La performance environnementale est évaluée au regard de la valorisation de l’empreinte environnementale par l’outil «</w:t>
            </w:r>
            <w:r w:rsidRPr="00A8590E">
              <w:rPr>
                <w:rFonts w:ascii="Calibri" w:hAnsi="Calibri" w:cs="Calibri"/>
                <w:b/>
                <w:bCs/>
              </w:rPr>
              <w:t> </w:t>
            </w:r>
            <w:proofErr w:type="spellStart"/>
            <w:r w:rsidRPr="00A8590E">
              <w:rPr>
                <w:b/>
                <w:bCs/>
              </w:rPr>
              <w:t>Ecobalyse</w:t>
            </w:r>
            <w:proofErr w:type="spellEnd"/>
            <w:r w:rsidRPr="00A8590E">
              <w:rPr>
                <w:rFonts w:ascii="Calibri" w:hAnsi="Calibri" w:cs="Calibri"/>
                <w:b/>
                <w:bCs/>
              </w:rPr>
              <w:t> </w:t>
            </w:r>
            <w:r w:rsidRPr="00A8590E">
              <w:rPr>
                <w:b/>
                <w:bCs/>
              </w:rPr>
              <w:t xml:space="preserve">» </w:t>
            </w:r>
          </w:p>
          <w:p w14:paraId="447F5351" w14:textId="3A4AB6D9" w:rsidR="00794D1B" w:rsidRPr="00A8590E" w:rsidRDefault="00794D1B" w:rsidP="009771BF">
            <w:pPr>
              <w:spacing w:before="100" w:beforeAutospacing="1" w:line="276" w:lineRule="auto"/>
              <w:ind w:left="720"/>
              <w:rPr>
                <w:sz w:val="24"/>
                <w:szCs w:val="24"/>
              </w:rPr>
            </w:pPr>
            <w:r w:rsidRPr="00A8590E">
              <w:t>Cet élément d’appréciation est analysé sur la base des éléments et précisions apportés par le candidat à</w:t>
            </w:r>
            <w:r w:rsidR="00A8590E">
              <w:t xml:space="preserve"> l’article 4 </w:t>
            </w:r>
            <w:r w:rsidRPr="00A8590E">
              <w:t>du CRT</w:t>
            </w:r>
          </w:p>
        </w:tc>
      </w:tr>
    </w:tbl>
    <w:p w14:paraId="5D823BAD" w14:textId="77777777" w:rsidR="00794D1B" w:rsidRPr="002402F0" w:rsidRDefault="00794D1B" w:rsidP="00794D1B"/>
    <w:p w14:paraId="504DD3FC" w14:textId="77777777" w:rsidR="00794D1B" w:rsidRDefault="00794D1B">
      <w:pPr>
        <w:jc w:val="both"/>
        <w:rPr>
          <w:u w:val="single"/>
        </w:rPr>
      </w:pPr>
    </w:p>
    <w:p w14:paraId="7EF54BBF" w14:textId="77777777" w:rsidR="0037361E" w:rsidRDefault="0037361E">
      <w:pPr>
        <w:jc w:val="both"/>
        <w:rPr>
          <w:u w:val="single"/>
        </w:rPr>
      </w:pPr>
    </w:p>
    <w:p w14:paraId="2367E4A9" w14:textId="77777777" w:rsidR="0037361E" w:rsidRDefault="0037361E">
      <w:pPr>
        <w:jc w:val="both"/>
        <w:rPr>
          <w:u w:val="single"/>
        </w:rPr>
      </w:pPr>
    </w:p>
    <w:p w14:paraId="63BBEE0D" w14:textId="77777777" w:rsidR="0037361E" w:rsidRDefault="0037361E">
      <w:pPr>
        <w:jc w:val="both"/>
        <w:rPr>
          <w:u w:val="single"/>
        </w:rPr>
      </w:pPr>
    </w:p>
    <w:p w14:paraId="3BA84D94" w14:textId="77777777" w:rsidR="0037361E" w:rsidRDefault="0037361E">
      <w:pPr>
        <w:jc w:val="both"/>
        <w:rPr>
          <w:u w:val="single"/>
        </w:rPr>
      </w:pPr>
    </w:p>
    <w:p w14:paraId="42B4ECF9" w14:textId="77777777" w:rsidR="0037361E" w:rsidRDefault="0037361E">
      <w:pPr>
        <w:jc w:val="both"/>
        <w:rPr>
          <w:u w:val="single"/>
        </w:rPr>
      </w:pPr>
    </w:p>
    <w:p w14:paraId="31F3EDDD" w14:textId="77777777" w:rsidR="0037361E" w:rsidRDefault="0037361E">
      <w:pPr>
        <w:jc w:val="both"/>
        <w:rPr>
          <w:u w:val="single"/>
        </w:rPr>
      </w:pPr>
    </w:p>
    <w:p w14:paraId="75F91637" w14:textId="77777777" w:rsidR="0037361E" w:rsidRDefault="0037361E">
      <w:pPr>
        <w:jc w:val="both"/>
        <w:rPr>
          <w:u w:val="single"/>
        </w:rPr>
      </w:pPr>
    </w:p>
    <w:p w14:paraId="6FD64180" w14:textId="77777777" w:rsidR="0037361E" w:rsidRDefault="0037361E">
      <w:pPr>
        <w:jc w:val="both"/>
        <w:rPr>
          <w:u w:val="single"/>
        </w:rPr>
      </w:pPr>
    </w:p>
    <w:p w14:paraId="099BBFB8" w14:textId="77777777" w:rsidR="0037361E" w:rsidRDefault="0037361E">
      <w:pPr>
        <w:jc w:val="both"/>
        <w:rPr>
          <w:u w:val="single"/>
        </w:rPr>
      </w:pPr>
    </w:p>
    <w:p w14:paraId="37169ED5" w14:textId="77777777" w:rsidR="0037361E" w:rsidRDefault="0037361E">
      <w:pPr>
        <w:jc w:val="both"/>
        <w:rPr>
          <w:u w:val="single"/>
        </w:rPr>
      </w:pPr>
    </w:p>
    <w:p w14:paraId="79D81290" w14:textId="77777777" w:rsidR="0037361E" w:rsidRDefault="0037361E">
      <w:pPr>
        <w:jc w:val="both"/>
        <w:rPr>
          <w:u w:val="single"/>
        </w:rPr>
      </w:pPr>
    </w:p>
    <w:p w14:paraId="714D1F90" w14:textId="77777777" w:rsidR="0037361E" w:rsidRDefault="0037361E">
      <w:pPr>
        <w:jc w:val="both"/>
        <w:rPr>
          <w:u w:val="single"/>
        </w:rPr>
      </w:pPr>
    </w:p>
    <w:p w14:paraId="36C0BDE4" w14:textId="77777777" w:rsidR="0037361E" w:rsidRDefault="0037361E">
      <w:pPr>
        <w:jc w:val="both"/>
        <w:rPr>
          <w:u w:val="single"/>
        </w:rPr>
      </w:pPr>
    </w:p>
    <w:p w14:paraId="1B41A0EF" w14:textId="77777777" w:rsidR="0037361E" w:rsidRDefault="0037361E">
      <w:pPr>
        <w:jc w:val="both"/>
        <w:rPr>
          <w:u w:val="single"/>
        </w:rPr>
      </w:pPr>
    </w:p>
    <w:p w14:paraId="3FC7A0C7" w14:textId="77777777" w:rsidR="0037361E" w:rsidRDefault="0037361E">
      <w:pPr>
        <w:jc w:val="both"/>
        <w:rPr>
          <w:u w:val="single"/>
        </w:rPr>
      </w:pPr>
    </w:p>
    <w:p w14:paraId="686FD5B8" w14:textId="77777777" w:rsidR="0037361E" w:rsidRDefault="0037361E">
      <w:pPr>
        <w:jc w:val="both"/>
        <w:rPr>
          <w:u w:val="single"/>
        </w:rPr>
      </w:pPr>
    </w:p>
    <w:p w14:paraId="2566F579" w14:textId="77777777" w:rsidR="0037361E" w:rsidRDefault="0037361E">
      <w:pPr>
        <w:jc w:val="both"/>
        <w:rPr>
          <w:u w:val="single"/>
        </w:rPr>
      </w:pPr>
    </w:p>
    <w:p w14:paraId="79E3DF92" w14:textId="77777777" w:rsidR="0037361E" w:rsidRDefault="00035BEF">
      <w:pPr>
        <w:suppressAutoHyphens w:val="0"/>
        <w:rPr>
          <w:rFonts w:eastAsia="Arial" w:cs="Arial"/>
          <w:b/>
          <w:szCs w:val="24"/>
        </w:rPr>
      </w:pPr>
      <w:bookmarkStart w:id="43" w:name="_Toc154490633"/>
      <w:bookmarkStart w:id="44" w:name="_Toc140484309"/>
      <w:bookmarkStart w:id="45" w:name="_Toc140152236"/>
      <w:bookmarkStart w:id="46" w:name="_Toc141460051"/>
      <w:bookmarkStart w:id="47" w:name="_Toc153297830"/>
      <w:bookmarkStart w:id="48" w:name="_Toc139623664"/>
      <w:bookmarkStart w:id="49" w:name="_Toc139984472"/>
      <w:bookmarkStart w:id="50" w:name="_Toc139986143"/>
      <w:bookmarkStart w:id="51" w:name="_Toc140075255"/>
      <w:bookmarkStart w:id="52" w:name="_Toc171352361"/>
      <w:bookmarkStart w:id="53" w:name="_Toc175319907"/>
      <w:bookmarkStart w:id="54" w:name="__RefHeading___Toc2507_1522875453"/>
      <w:bookmarkStart w:id="55" w:name="_Toc184823359"/>
      <w:bookmarkStart w:id="56" w:name="_Toc184892510"/>
      <w:r>
        <w:br w:type="page"/>
      </w:r>
    </w:p>
    <w:p w14:paraId="3604E238" w14:textId="77777777" w:rsidR="0037361E" w:rsidRDefault="00035BEF">
      <w:pPr>
        <w:pStyle w:val="Titre1"/>
      </w:pPr>
      <w:bookmarkStart w:id="57" w:name="_Toc199858428"/>
      <w:bookmarkStart w:id="58" w:name="_Toc216707761"/>
      <w:bookmarkStart w:id="59" w:name="_Toc210832447"/>
      <w:bookmarkStart w:id="60" w:name="_Toc216802640"/>
      <w:bookmarkStart w:id="61" w:name="_Toc216859050"/>
      <w:bookmarkStart w:id="62" w:name="_Toc216883835"/>
      <w:r>
        <w:lastRenderedPageBreak/>
        <w:t>Critère 2</w:t>
      </w:r>
      <w:r>
        <w:rPr>
          <w:rFonts w:ascii="Calibri" w:hAnsi="Calibri" w:cs="Calibri"/>
        </w:rPr>
        <w:t> </w:t>
      </w:r>
      <w:r>
        <w:t>:  Valeur technique</w:t>
      </w:r>
      <w:bookmarkEnd w:id="57"/>
      <w:r>
        <w:t xml:space="preserve"> (50 %)</w:t>
      </w:r>
      <w:bookmarkEnd w:id="58"/>
      <w:bookmarkEnd w:id="59"/>
      <w:bookmarkEnd w:id="60"/>
      <w:bookmarkEnd w:id="61"/>
      <w:bookmarkEnd w:id="62"/>
    </w:p>
    <w:p w14:paraId="746753AF" w14:textId="77777777" w:rsidR="0037361E" w:rsidRDefault="0037361E">
      <w:pPr>
        <w:pStyle w:val="Standard"/>
      </w:pPr>
    </w:p>
    <w:p w14:paraId="3B025C82" w14:textId="77777777" w:rsidR="0037361E" w:rsidRDefault="00035BEF">
      <w:pPr>
        <w:pStyle w:val="Titre2"/>
      </w:pPr>
      <w:bookmarkStart w:id="63" w:name="_Toc216707762"/>
      <w:bookmarkStart w:id="64" w:name="_Toc199858429"/>
      <w:bookmarkStart w:id="65" w:name="_Toc210832448"/>
      <w:bookmarkStart w:id="66" w:name="_Toc216802641"/>
      <w:bookmarkStart w:id="67" w:name="_Toc216859051"/>
      <w:bookmarkStart w:id="68" w:name="_Toc216883836"/>
      <w:r>
        <w:t>Sous-critère 2.1</w:t>
      </w:r>
      <w:r>
        <w:rPr>
          <w:rFonts w:ascii="Calibri" w:hAnsi="Calibri" w:cs="Calibri"/>
        </w:rPr>
        <w:t> </w:t>
      </w:r>
      <w:r>
        <w:t xml:space="preserve">: </w:t>
      </w:r>
      <w:bookmarkEnd w:id="43"/>
      <w:bookmarkEnd w:id="44"/>
      <w:bookmarkEnd w:id="45"/>
      <w:bookmarkEnd w:id="46"/>
      <w:bookmarkEnd w:id="47"/>
      <w:bookmarkEnd w:id="48"/>
      <w:bookmarkEnd w:id="49"/>
      <w:bookmarkEnd w:id="50"/>
      <w:bookmarkEnd w:id="51"/>
      <w:bookmarkEnd w:id="52"/>
      <w:r>
        <w:t>Qualité des effets (40 %)</w:t>
      </w:r>
      <w:bookmarkEnd w:id="53"/>
      <w:bookmarkEnd w:id="54"/>
      <w:bookmarkEnd w:id="55"/>
      <w:bookmarkEnd w:id="56"/>
      <w:bookmarkEnd w:id="63"/>
      <w:bookmarkEnd w:id="64"/>
      <w:bookmarkEnd w:id="65"/>
      <w:bookmarkEnd w:id="66"/>
      <w:bookmarkEnd w:id="67"/>
      <w:bookmarkEnd w:id="68"/>
    </w:p>
    <w:p w14:paraId="64A3AB7C" w14:textId="77777777" w:rsidR="0037361E" w:rsidRDefault="0037361E">
      <w:pPr>
        <w:pStyle w:val="Standard"/>
        <w:rPr>
          <w:rFonts w:ascii="Marianne" w:hAnsi="Marianne"/>
        </w:rPr>
      </w:pPr>
    </w:p>
    <w:p w14:paraId="75F6A017" w14:textId="4C6D8BEE" w:rsidR="0037361E" w:rsidRDefault="00035BEF">
      <w:pPr>
        <w:pStyle w:val="Titre3"/>
      </w:pPr>
      <w:r>
        <w:t xml:space="preserve"> </w:t>
      </w:r>
      <w:bookmarkStart w:id="69" w:name="_Toc216707763"/>
      <w:bookmarkStart w:id="70" w:name="_Toc216802642"/>
      <w:bookmarkStart w:id="71" w:name="_Toc216859052"/>
      <w:bookmarkStart w:id="72" w:name="_Toc216883837"/>
      <w:r>
        <w:t xml:space="preserve">Élément d’appréciation 1 : Qualité des échantillons remis </w:t>
      </w:r>
      <w:bookmarkStart w:id="73" w:name="_Toc210832449"/>
      <w:r>
        <w:t>(</w:t>
      </w:r>
      <w:r w:rsidR="00A8023C">
        <w:t>85</w:t>
      </w:r>
      <w:r>
        <w:t xml:space="preserve"> points)</w:t>
      </w:r>
      <w:bookmarkEnd w:id="69"/>
      <w:bookmarkEnd w:id="73"/>
      <w:bookmarkEnd w:id="70"/>
      <w:bookmarkEnd w:id="71"/>
      <w:bookmarkEnd w:id="72"/>
    </w:p>
    <w:p w14:paraId="11688FB7" w14:textId="77777777" w:rsidR="0037361E" w:rsidRDefault="0037361E">
      <w:pPr>
        <w:jc w:val="both"/>
      </w:pPr>
    </w:p>
    <w:p w14:paraId="735E0E9C" w14:textId="77777777" w:rsidR="0037361E" w:rsidRDefault="0037361E">
      <w:pPr>
        <w:jc w:val="both"/>
        <w:rPr>
          <w:b/>
        </w:rPr>
      </w:pPr>
    </w:p>
    <w:tbl>
      <w:tblPr>
        <w:tblW w:w="15098" w:type="dxa"/>
        <w:tblInd w:w="108" w:type="dxa"/>
        <w:tblLayout w:type="fixed"/>
        <w:tblCellMar>
          <w:left w:w="113" w:type="dxa"/>
        </w:tblCellMar>
        <w:tblLook w:val="04A0" w:firstRow="1" w:lastRow="0" w:firstColumn="1" w:lastColumn="0" w:noHBand="0" w:noVBand="1"/>
      </w:tblPr>
      <w:tblGrid>
        <w:gridCol w:w="2130"/>
        <w:gridCol w:w="12968"/>
      </w:tblGrid>
      <w:tr w:rsidR="0037361E" w14:paraId="5F8D5FF1" w14:textId="77777777">
        <w:trPr>
          <w:trHeight w:val="1665"/>
        </w:trPr>
        <w:tc>
          <w:tcPr>
            <w:tcW w:w="2130" w:type="dxa"/>
            <w:tcBorders>
              <w:top w:val="single" w:sz="4" w:space="0" w:color="00000A"/>
              <w:left w:val="single" w:sz="4" w:space="0" w:color="00000A"/>
              <w:bottom w:val="single" w:sz="4" w:space="0" w:color="00000A"/>
              <w:right w:val="single" w:sz="4" w:space="0" w:color="00000A"/>
            </w:tcBorders>
            <w:vAlign w:val="center"/>
          </w:tcPr>
          <w:p w14:paraId="7A635A2C" w14:textId="77777777" w:rsidR="0037361E" w:rsidRDefault="00035BEF">
            <w:pPr>
              <w:jc w:val="both"/>
            </w:pPr>
            <w:r>
              <w:rPr>
                <w:b/>
                <w:color w:val="000000"/>
                <w:u w:val="single"/>
              </w:rPr>
              <w:t>Description</w:t>
            </w:r>
          </w:p>
        </w:tc>
        <w:tc>
          <w:tcPr>
            <w:tcW w:w="12967" w:type="dxa"/>
            <w:tcBorders>
              <w:top w:val="single" w:sz="4" w:space="0" w:color="00000A"/>
              <w:left w:val="single" w:sz="4" w:space="0" w:color="00000A"/>
              <w:bottom w:val="single" w:sz="4" w:space="0" w:color="00000A"/>
              <w:right w:val="single" w:sz="4" w:space="0" w:color="00000A"/>
            </w:tcBorders>
            <w:vAlign w:val="center"/>
          </w:tcPr>
          <w:p w14:paraId="50875294" w14:textId="77777777" w:rsidR="0037361E" w:rsidRDefault="00035BEF">
            <w:pPr>
              <w:jc w:val="both"/>
              <w:rPr>
                <w:rFonts w:eastAsia="Andale Sans UI" w:cs="Calibri"/>
                <w:kern w:val="0"/>
                <w:lang w:eastAsia="ja-JP" w:bidi="fa-IR"/>
              </w:rPr>
            </w:pPr>
            <w:r>
              <w:rPr>
                <w:rFonts w:eastAsia="Andale Sans UI" w:cs="Calibri"/>
                <w:kern w:val="0"/>
                <w:lang w:eastAsia="ja-JP" w:bidi="fa-IR"/>
              </w:rPr>
              <w:t xml:space="preserve">S’agissant des échantillons demandés à l’article 4.2.2 du règlement de la consultation, le candidat précise, dans </w:t>
            </w:r>
            <w:r>
              <w:rPr>
                <w:rFonts w:eastAsia="Andale Sans UI" w:cs="Calibri"/>
                <w:i/>
                <w:iCs/>
                <w:kern w:val="0"/>
                <w:lang w:eastAsia="ja-JP" w:bidi="fa-IR"/>
              </w:rPr>
              <w:t>l’annexe 2 - Fiches techniques des effets d’habillement, accessoires et équipements</w:t>
            </w:r>
            <w:r>
              <w:rPr>
                <w:rFonts w:eastAsia="Andale Sans UI" w:cs="Calibri"/>
                <w:kern w:val="0"/>
                <w:lang w:eastAsia="ja-JP" w:bidi="fa-IR"/>
              </w:rPr>
              <w:t xml:space="preserve"> tous les éléments permettant à la Douane d’analyser</w:t>
            </w:r>
            <w:r>
              <w:rPr>
                <w:rFonts w:ascii="Calibri" w:eastAsia="Andale Sans UI" w:hAnsi="Calibri" w:cs="Calibri"/>
                <w:kern w:val="0"/>
                <w:lang w:eastAsia="ja-JP" w:bidi="fa-IR"/>
              </w:rPr>
              <w:t> </w:t>
            </w:r>
            <w:r>
              <w:rPr>
                <w:rFonts w:eastAsia="Andale Sans UI" w:cs="Calibri"/>
                <w:kern w:val="0"/>
                <w:lang w:eastAsia="ja-JP" w:bidi="fa-IR"/>
              </w:rPr>
              <w:t>:</w:t>
            </w:r>
          </w:p>
          <w:p w14:paraId="7277D6B2" w14:textId="77777777" w:rsidR="0037361E" w:rsidRDefault="0037361E">
            <w:pPr>
              <w:jc w:val="both"/>
              <w:rPr>
                <w:rFonts w:eastAsia="Andale Sans UI" w:cs="Calibri"/>
                <w:kern w:val="0"/>
                <w:lang w:eastAsia="ja-JP" w:bidi="fa-IR"/>
              </w:rPr>
            </w:pPr>
          </w:p>
          <w:p w14:paraId="7A74702F" w14:textId="77777777" w:rsidR="0037361E" w:rsidRDefault="00035BEF">
            <w:pPr>
              <w:suppressAutoHyphens w:val="0"/>
              <w:spacing w:line="276" w:lineRule="auto"/>
              <w:jc w:val="both"/>
              <w:textAlignment w:val="auto"/>
              <w:rPr>
                <w:kern w:val="0"/>
                <w:sz w:val="24"/>
                <w:szCs w:val="24"/>
              </w:rPr>
            </w:pPr>
            <w:r>
              <w:rPr>
                <w:kern w:val="0"/>
              </w:rPr>
              <w:t>-</w:t>
            </w:r>
            <w:r>
              <w:rPr>
                <w:rFonts w:ascii="Calibri" w:hAnsi="Calibri" w:cs="Calibri"/>
                <w:kern w:val="0"/>
                <w:sz w:val="14"/>
                <w:szCs w:val="14"/>
              </w:rPr>
              <w:t>         </w:t>
            </w:r>
            <w:r>
              <w:rPr>
                <w:kern w:val="0"/>
                <w:sz w:val="14"/>
                <w:szCs w:val="14"/>
              </w:rPr>
              <w:t xml:space="preserve"> </w:t>
            </w:r>
            <w:r>
              <w:rPr>
                <w:b/>
                <w:bCs/>
                <w:kern w:val="0"/>
              </w:rPr>
              <w:t>le confort et l’adaptation aux conditions d'utilisation</w:t>
            </w:r>
            <w:r>
              <w:rPr>
                <w:kern w:val="0"/>
              </w:rPr>
              <w:t xml:space="preserve"> </w:t>
            </w:r>
            <w:r>
              <w:rPr>
                <w:b/>
                <w:bCs/>
                <w:kern w:val="0"/>
              </w:rPr>
              <w:t>des effets</w:t>
            </w:r>
            <w:r>
              <w:rPr>
                <w:rFonts w:ascii="Calibri" w:hAnsi="Calibri" w:cs="Calibri"/>
                <w:kern w:val="0"/>
              </w:rPr>
              <w:t> </w:t>
            </w:r>
            <w:r>
              <w:rPr>
                <w:kern w:val="0"/>
              </w:rPr>
              <w:t>: Adaptation à la morphologie de l’agent, confort au porter, adaptation aux conditions d’utilisation, liberté de mouvement, absence de point de tension ;</w:t>
            </w:r>
          </w:p>
          <w:p w14:paraId="6000AF49" w14:textId="77777777" w:rsidR="0037361E" w:rsidRDefault="00035BEF">
            <w:pPr>
              <w:suppressAutoHyphens w:val="0"/>
              <w:spacing w:line="276" w:lineRule="auto"/>
              <w:jc w:val="both"/>
              <w:textAlignment w:val="auto"/>
              <w:rPr>
                <w:kern w:val="0"/>
                <w:sz w:val="24"/>
                <w:szCs w:val="24"/>
              </w:rPr>
            </w:pPr>
            <w:r>
              <w:rPr>
                <w:rFonts w:ascii="Calibri" w:hAnsi="Calibri" w:cs="Calibri"/>
                <w:kern w:val="0"/>
              </w:rPr>
              <w:t> </w:t>
            </w:r>
          </w:p>
          <w:p w14:paraId="1551793C" w14:textId="77777777" w:rsidR="0037361E" w:rsidRDefault="00035BEF">
            <w:pPr>
              <w:suppressAutoHyphens w:val="0"/>
              <w:spacing w:line="276" w:lineRule="auto"/>
              <w:jc w:val="both"/>
              <w:textAlignment w:val="auto"/>
              <w:rPr>
                <w:kern w:val="0"/>
              </w:rPr>
            </w:pPr>
            <w:r>
              <w:rPr>
                <w:kern w:val="0"/>
              </w:rPr>
              <w:t>-</w:t>
            </w:r>
            <w:r>
              <w:rPr>
                <w:rFonts w:ascii="Calibri" w:hAnsi="Calibri" w:cs="Calibri"/>
                <w:kern w:val="0"/>
                <w:sz w:val="14"/>
                <w:szCs w:val="14"/>
              </w:rPr>
              <w:t>         </w:t>
            </w:r>
            <w:r>
              <w:rPr>
                <w:kern w:val="0"/>
                <w:sz w:val="14"/>
                <w:szCs w:val="14"/>
              </w:rPr>
              <w:t xml:space="preserve"> </w:t>
            </w:r>
            <w:r>
              <w:rPr>
                <w:b/>
                <w:bCs/>
                <w:kern w:val="0"/>
              </w:rPr>
              <w:t>la qualité des effets</w:t>
            </w:r>
            <w:r>
              <w:rPr>
                <w:rFonts w:ascii="Calibri" w:hAnsi="Calibri" w:cs="Calibri"/>
                <w:kern w:val="0"/>
              </w:rPr>
              <w:t> </w:t>
            </w:r>
            <w:r>
              <w:rPr>
                <w:kern w:val="0"/>
              </w:rPr>
              <w:t>: qualité des matières premières (tissus, doublure, accessoires), des finitions, de la réalisation, de l’assemblage, qualité de la coupe (précision, symétrie), cohérence visuelle.</w:t>
            </w:r>
          </w:p>
          <w:p w14:paraId="71A4B3FB" w14:textId="77777777" w:rsidR="0037361E" w:rsidRDefault="0037361E">
            <w:pPr>
              <w:suppressAutoHyphens w:val="0"/>
              <w:spacing w:line="276" w:lineRule="auto"/>
              <w:jc w:val="both"/>
              <w:textAlignment w:val="auto"/>
              <w:rPr>
                <w:kern w:val="0"/>
              </w:rPr>
            </w:pPr>
          </w:p>
          <w:p w14:paraId="5699A56F" w14:textId="0A6C4C9A" w:rsidR="0037361E" w:rsidRDefault="00035BEF">
            <w:pPr>
              <w:suppressAutoHyphens w:val="0"/>
              <w:spacing w:line="276" w:lineRule="auto"/>
              <w:jc w:val="both"/>
              <w:textAlignment w:val="auto"/>
              <w:rPr>
                <w:kern w:val="0"/>
              </w:rPr>
            </w:pPr>
            <w:r>
              <w:rPr>
                <w:kern w:val="0"/>
              </w:rPr>
              <w:t>Il est précisé que ces échantillons feront l’objet de tests de la part d’un panel utilisateurs.</w:t>
            </w:r>
          </w:p>
          <w:p w14:paraId="77C371CE" w14:textId="2D2D959F" w:rsidR="00462080" w:rsidRDefault="00462080">
            <w:pPr>
              <w:suppressAutoHyphens w:val="0"/>
              <w:spacing w:line="276" w:lineRule="auto"/>
              <w:jc w:val="both"/>
              <w:textAlignment w:val="auto"/>
              <w:rPr>
                <w:kern w:val="0"/>
              </w:rPr>
            </w:pPr>
          </w:p>
          <w:p w14:paraId="2EB61978" w14:textId="77777777" w:rsidR="00462080" w:rsidRDefault="00462080" w:rsidP="00462080">
            <w:pPr>
              <w:suppressAutoHyphens w:val="0"/>
              <w:spacing w:line="276" w:lineRule="auto"/>
              <w:jc w:val="both"/>
              <w:textAlignment w:val="auto"/>
              <w:rPr>
                <w:kern w:val="0"/>
                <w:sz w:val="24"/>
                <w:szCs w:val="24"/>
              </w:rPr>
            </w:pPr>
            <w:r>
              <w:rPr>
                <w:kern w:val="0"/>
              </w:rPr>
              <w:t xml:space="preserve">Au titre de cet élément d’appréciation il est attendu du candidat qu’il produise pour chaque type d’effet faisant l’objet d’échantillons un </w:t>
            </w:r>
            <w:r w:rsidRPr="00E621A9">
              <w:rPr>
                <w:b/>
                <w:kern w:val="0"/>
              </w:rPr>
              <w:t>guide de tailles</w:t>
            </w:r>
            <w:r>
              <w:rPr>
                <w:kern w:val="0"/>
              </w:rPr>
              <w:t>.</w:t>
            </w:r>
          </w:p>
          <w:p w14:paraId="48D1CDED" w14:textId="77777777" w:rsidR="00462080" w:rsidRDefault="00462080">
            <w:pPr>
              <w:suppressAutoHyphens w:val="0"/>
              <w:spacing w:line="276" w:lineRule="auto"/>
              <w:jc w:val="both"/>
              <w:textAlignment w:val="auto"/>
              <w:rPr>
                <w:kern w:val="0"/>
                <w:sz w:val="24"/>
                <w:szCs w:val="24"/>
              </w:rPr>
            </w:pPr>
          </w:p>
          <w:p w14:paraId="5F6C79E6" w14:textId="77777777" w:rsidR="0037361E" w:rsidRDefault="0037361E">
            <w:pPr>
              <w:jc w:val="both"/>
              <w:rPr>
                <w:rFonts w:ascii="Calibri" w:eastAsia="Andale Sans UI" w:hAnsi="Calibri" w:cs="Calibri"/>
                <w:kern w:val="0"/>
                <w:lang w:eastAsia="ja-JP" w:bidi="fa-IR"/>
              </w:rPr>
            </w:pPr>
          </w:p>
        </w:tc>
      </w:tr>
    </w:tbl>
    <w:p w14:paraId="4DA69643" w14:textId="77777777" w:rsidR="0037361E" w:rsidRDefault="0037361E">
      <w:pPr>
        <w:jc w:val="both"/>
        <w:rPr>
          <w:b/>
          <w:bCs/>
          <w:u w:val="single"/>
        </w:rPr>
      </w:pPr>
    </w:p>
    <w:tbl>
      <w:tblPr>
        <w:tblW w:w="15166" w:type="dxa"/>
        <w:tblInd w:w="58" w:type="dxa"/>
        <w:tblLayout w:type="fixed"/>
        <w:tblCellMar>
          <w:top w:w="55" w:type="dxa"/>
          <w:left w:w="55" w:type="dxa"/>
          <w:bottom w:w="55" w:type="dxa"/>
          <w:right w:w="55" w:type="dxa"/>
        </w:tblCellMar>
        <w:tblLook w:val="04A0" w:firstRow="1" w:lastRow="0" w:firstColumn="1" w:lastColumn="0" w:noHBand="0" w:noVBand="1"/>
      </w:tblPr>
      <w:tblGrid>
        <w:gridCol w:w="15166"/>
      </w:tblGrid>
      <w:tr w:rsidR="0037361E" w14:paraId="61246677" w14:textId="77777777">
        <w:trPr>
          <w:trHeight w:val="3267"/>
        </w:trPr>
        <w:tc>
          <w:tcPr>
            <w:tcW w:w="15166" w:type="dxa"/>
            <w:tcBorders>
              <w:top w:val="single" w:sz="2" w:space="0" w:color="000000"/>
              <w:left w:val="single" w:sz="2" w:space="0" w:color="000000"/>
              <w:bottom w:val="single" w:sz="2" w:space="0" w:color="000000"/>
              <w:right w:val="single" w:sz="2" w:space="0" w:color="000000"/>
            </w:tcBorders>
          </w:tcPr>
          <w:p w14:paraId="0ADF6FE5" w14:textId="77777777" w:rsidR="0037361E" w:rsidRDefault="00035BEF">
            <w:pPr>
              <w:pStyle w:val="Contenudetableau"/>
              <w:widowControl w:val="0"/>
              <w:rPr>
                <w:sz w:val="20"/>
                <w:lang w:bidi="fa-IR"/>
              </w:rPr>
            </w:pPr>
            <w:r>
              <w:rPr>
                <w:sz w:val="20"/>
                <w:lang w:bidi="fa-IR"/>
              </w:rPr>
              <w:t>Réponse du candidat</w:t>
            </w:r>
            <w:r>
              <w:rPr>
                <w:rFonts w:ascii="Calibri" w:hAnsi="Calibri" w:cs="Calibri"/>
                <w:sz w:val="20"/>
                <w:lang w:bidi="fa-IR"/>
              </w:rPr>
              <w:t> </w:t>
            </w:r>
            <w:r>
              <w:rPr>
                <w:sz w:val="20"/>
                <w:lang w:bidi="fa-IR"/>
              </w:rPr>
              <w:t>:</w:t>
            </w:r>
          </w:p>
          <w:p w14:paraId="38D458B8" w14:textId="77777777" w:rsidR="0037361E" w:rsidRDefault="0037361E">
            <w:pPr>
              <w:pStyle w:val="Contenudetableau"/>
              <w:widowControl w:val="0"/>
              <w:rPr>
                <w:b w:val="0"/>
                <w:bCs w:val="0"/>
                <w:sz w:val="20"/>
                <w:lang w:bidi="fa-IR"/>
              </w:rPr>
            </w:pPr>
          </w:p>
          <w:p w14:paraId="455C4AFB" w14:textId="77777777" w:rsidR="0037361E" w:rsidRDefault="0037361E">
            <w:pPr>
              <w:pStyle w:val="Contenudetableau"/>
              <w:widowControl w:val="0"/>
              <w:rPr>
                <w:b w:val="0"/>
                <w:bCs w:val="0"/>
                <w:sz w:val="20"/>
                <w:lang w:bidi="fa-IR"/>
              </w:rPr>
            </w:pPr>
          </w:p>
          <w:p w14:paraId="00B56B9C" w14:textId="5C7F1072" w:rsidR="0037361E" w:rsidRDefault="00035BEF">
            <w:pPr>
              <w:pStyle w:val="Contenudetableau"/>
              <w:widowControl w:val="0"/>
              <w:rPr>
                <w:b w:val="0"/>
                <w:bCs w:val="0"/>
                <w:sz w:val="20"/>
                <w:lang w:bidi="fa-IR"/>
              </w:rPr>
            </w:pPr>
            <w:r>
              <w:rPr>
                <w:b w:val="0"/>
                <w:bCs w:val="0"/>
                <w:sz w:val="20"/>
                <w:lang w:bidi="fa-IR"/>
              </w:rPr>
              <w:t>Cf</w:t>
            </w:r>
            <w:r>
              <w:rPr>
                <w:rFonts w:ascii="Calibri" w:hAnsi="Calibri" w:cs="Calibri"/>
                <w:b w:val="0"/>
                <w:bCs w:val="0"/>
                <w:sz w:val="20"/>
                <w:lang w:bidi="fa-IR"/>
              </w:rPr>
              <w:t> </w:t>
            </w:r>
            <w:r>
              <w:rPr>
                <w:b w:val="0"/>
                <w:bCs w:val="0"/>
                <w:sz w:val="20"/>
                <w:lang w:bidi="fa-IR"/>
              </w:rPr>
              <w:t>: annexe 2 au présent CRT</w:t>
            </w:r>
            <w:r w:rsidR="00462080">
              <w:rPr>
                <w:b w:val="0"/>
                <w:bCs w:val="0"/>
                <w:sz w:val="20"/>
                <w:lang w:bidi="fa-IR"/>
              </w:rPr>
              <w:t xml:space="preserve"> + guide de tailles</w:t>
            </w:r>
          </w:p>
          <w:p w14:paraId="4AEDECC7" w14:textId="77777777" w:rsidR="0037361E" w:rsidRDefault="0037361E">
            <w:pPr>
              <w:pStyle w:val="Contenudetableau"/>
              <w:widowControl w:val="0"/>
              <w:rPr>
                <w:b w:val="0"/>
                <w:bCs w:val="0"/>
                <w:sz w:val="20"/>
                <w:lang w:bidi="fa-IR"/>
              </w:rPr>
            </w:pPr>
          </w:p>
          <w:p w14:paraId="24A17579" w14:textId="77777777" w:rsidR="0037361E" w:rsidRDefault="0037361E">
            <w:pPr>
              <w:pStyle w:val="Contenudetableau"/>
              <w:widowControl w:val="0"/>
              <w:rPr>
                <w:b w:val="0"/>
                <w:bCs w:val="0"/>
                <w:sz w:val="20"/>
                <w:lang w:bidi="fa-IR"/>
              </w:rPr>
            </w:pPr>
            <w:bookmarkStart w:id="74" w:name="_Hlk199854153"/>
            <w:bookmarkStart w:id="75" w:name="_Hlk201570172"/>
            <w:bookmarkEnd w:id="74"/>
            <w:bookmarkEnd w:id="75"/>
          </w:p>
        </w:tc>
      </w:tr>
    </w:tbl>
    <w:p w14:paraId="4C7BD652" w14:textId="77777777" w:rsidR="0037361E" w:rsidRDefault="0037361E">
      <w:pPr>
        <w:jc w:val="both"/>
        <w:rPr>
          <w:b/>
          <w:bCs/>
          <w:u w:val="single"/>
        </w:rPr>
      </w:pPr>
    </w:p>
    <w:p w14:paraId="45D9E1A1" w14:textId="77777777" w:rsidR="0037361E" w:rsidRDefault="0037361E">
      <w:pPr>
        <w:jc w:val="both"/>
        <w:rPr>
          <w:b/>
          <w:bCs/>
          <w:u w:val="single"/>
        </w:rPr>
      </w:pPr>
    </w:p>
    <w:p w14:paraId="52B1AF29" w14:textId="77777777" w:rsidR="0037361E" w:rsidRDefault="0037361E">
      <w:pPr>
        <w:jc w:val="both"/>
        <w:rPr>
          <w:b/>
          <w:bCs/>
          <w:u w:val="single"/>
        </w:rPr>
      </w:pPr>
    </w:p>
    <w:p w14:paraId="0599914A" w14:textId="77777777" w:rsidR="0037361E" w:rsidRDefault="0037361E">
      <w:pPr>
        <w:jc w:val="both"/>
        <w:rPr>
          <w:b/>
          <w:bCs/>
          <w:u w:val="single"/>
        </w:rPr>
      </w:pPr>
    </w:p>
    <w:p w14:paraId="6F676BBE" w14:textId="77777777" w:rsidR="0037361E" w:rsidRDefault="0037361E">
      <w:pPr>
        <w:jc w:val="both"/>
        <w:rPr>
          <w:b/>
          <w:bCs/>
          <w:u w:val="single"/>
        </w:rPr>
      </w:pPr>
    </w:p>
    <w:p w14:paraId="6D9D4A23" w14:textId="77777777" w:rsidR="0037361E" w:rsidRDefault="0037361E">
      <w:pPr>
        <w:jc w:val="both"/>
        <w:rPr>
          <w:b/>
          <w:bCs/>
          <w:u w:val="single"/>
        </w:rPr>
      </w:pPr>
    </w:p>
    <w:p w14:paraId="46321321" w14:textId="77777777" w:rsidR="0037361E" w:rsidRDefault="0037361E">
      <w:pPr>
        <w:jc w:val="both"/>
        <w:rPr>
          <w:b/>
          <w:bCs/>
          <w:u w:val="single"/>
        </w:rPr>
      </w:pPr>
    </w:p>
    <w:p w14:paraId="0A14C0EB" w14:textId="682A3DDA" w:rsidR="0037361E" w:rsidRDefault="00035BEF">
      <w:pPr>
        <w:pStyle w:val="Titre3"/>
      </w:pPr>
      <w:bookmarkStart w:id="76" w:name="_Toc216707764"/>
      <w:bookmarkStart w:id="77" w:name="_Toc216802643"/>
      <w:bookmarkStart w:id="78" w:name="_Toc216859053"/>
      <w:bookmarkStart w:id="79" w:name="_Toc216883838"/>
      <w:r>
        <w:t>Elément d’appréciation 2</w:t>
      </w:r>
      <w:bookmarkStart w:id="80" w:name="_Toc210832450"/>
      <w:r>
        <w:rPr>
          <w:rFonts w:ascii="Calibri" w:hAnsi="Calibri" w:cs="Calibri"/>
        </w:rPr>
        <w:t> </w:t>
      </w:r>
      <w:r>
        <w:t>:  Qualité des effets proposés (hors échantillons) (</w:t>
      </w:r>
      <w:r w:rsidR="00A8023C">
        <w:t>15</w:t>
      </w:r>
      <w:r>
        <w:t xml:space="preserve"> points)</w:t>
      </w:r>
      <w:bookmarkEnd w:id="76"/>
      <w:bookmarkEnd w:id="80"/>
      <w:bookmarkEnd w:id="77"/>
      <w:bookmarkEnd w:id="78"/>
      <w:bookmarkEnd w:id="79"/>
    </w:p>
    <w:p w14:paraId="5939A85F" w14:textId="77777777" w:rsidR="0037361E" w:rsidRDefault="0037361E">
      <w:pPr>
        <w:jc w:val="both"/>
        <w:rPr>
          <w:b/>
          <w:bCs/>
          <w:u w:val="single"/>
        </w:rPr>
      </w:pPr>
    </w:p>
    <w:p w14:paraId="13FD3CC6" w14:textId="77777777" w:rsidR="0037361E" w:rsidRDefault="0037361E">
      <w:pPr>
        <w:jc w:val="both"/>
        <w:rPr>
          <w:b/>
          <w:bCs/>
          <w:u w:val="single"/>
        </w:rPr>
      </w:pPr>
    </w:p>
    <w:tbl>
      <w:tblPr>
        <w:tblW w:w="15098" w:type="dxa"/>
        <w:tblInd w:w="108" w:type="dxa"/>
        <w:tblLayout w:type="fixed"/>
        <w:tblCellMar>
          <w:left w:w="113" w:type="dxa"/>
        </w:tblCellMar>
        <w:tblLook w:val="04A0" w:firstRow="1" w:lastRow="0" w:firstColumn="1" w:lastColumn="0" w:noHBand="0" w:noVBand="1"/>
      </w:tblPr>
      <w:tblGrid>
        <w:gridCol w:w="2130"/>
        <w:gridCol w:w="12968"/>
      </w:tblGrid>
      <w:tr w:rsidR="0037361E" w14:paraId="7779E012" w14:textId="77777777">
        <w:trPr>
          <w:trHeight w:val="1632"/>
        </w:trPr>
        <w:tc>
          <w:tcPr>
            <w:tcW w:w="2130" w:type="dxa"/>
            <w:tcBorders>
              <w:top w:val="single" w:sz="4" w:space="0" w:color="00000A"/>
              <w:left w:val="single" w:sz="4" w:space="0" w:color="00000A"/>
              <w:bottom w:val="single" w:sz="4" w:space="0" w:color="00000A"/>
              <w:right w:val="single" w:sz="4" w:space="0" w:color="00000A"/>
            </w:tcBorders>
            <w:vAlign w:val="center"/>
          </w:tcPr>
          <w:p w14:paraId="75113FDC" w14:textId="77777777" w:rsidR="0037361E" w:rsidRDefault="00035BEF">
            <w:pPr>
              <w:suppressAutoHyphens w:val="0"/>
            </w:pPr>
            <w:r>
              <w:rPr>
                <w:b/>
                <w:u w:val="single"/>
              </w:rPr>
              <w:t>Description</w:t>
            </w:r>
          </w:p>
        </w:tc>
        <w:tc>
          <w:tcPr>
            <w:tcW w:w="12967" w:type="dxa"/>
            <w:tcBorders>
              <w:top w:val="single" w:sz="4" w:space="0" w:color="00000A"/>
              <w:left w:val="single" w:sz="4" w:space="0" w:color="00000A"/>
              <w:bottom w:val="single" w:sz="4" w:space="0" w:color="00000A"/>
              <w:right w:val="single" w:sz="4" w:space="0" w:color="00000A"/>
            </w:tcBorders>
            <w:vAlign w:val="center"/>
          </w:tcPr>
          <w:p w14:paraId="31CBC326" w14:textId="77777777" w:rsidR="0037361E" w:rsidRDefault="00035BEF">
            <w:pPr>
              <w:suppressAutoHyphens w:val="0"/>
              <w:rPr>
                <w:rFonts w:ascii="Calibri" w:eastAsia="Andale Sans UI" w:hAnsi="Calibri" w:cs="Calibri"/>
                <w:kern w:val="0"/>
                <w:lang w:eastAsia="ja-JP" w:bidi="fa-IR"/>
              </w:rPr>
            </w:pPr>
            <w:r>
              <w:rPr>
                <w:rFonts w:eastAsia="Andale Sans UI" w:cs="Calibri"/>
                <w:kern w:val="0"/>
                <w:lang w:eastAsia="ja-JP" w:bidi="fa-IR"/>
              </w:rPr>
              <w:t xml:space="preserve">S’agissant des effets ne donnant pas lieu à remise d’un échantillon, le candidat précise, dans </w:t>
            </w:r>
            <w:r>
              <w:rPr>
                <w:rFonts w:eastAsia="Andale Sans UI" w:cs="Calibri"/>
                <w:i/>
                <w:iCs/>
                <w:kern w:val="0"/>
                <w:lang w:eastAsia="ja-JP" w:bidi="fa-IR"/>
              </w:rPr>
              <w:t>l’annexe 2 - Fiches techniques des effets d’habillement, accessoires et équipements</w:t>
            </w:r>
            <w:r>
              <w:rPr>
                <w:rFonts w:eastAsia="Andale Sans UI" w:cs="Calibri"/>
                <w:kern w:val="0"/>
                <w:lang w:eastAsia="ja-JP" w:bidi="fa-IR"/>
              </w:rPr>
              <w:t xml:space="preserve"> tous les éléments permettant à la Douane d’analyser</w:t>
            </w:r>
            <w:r>
              <w:rPr>
                <w:rFonts w:ascii="Calibri" w:eastAsia="Andale Sans UI" w:hAnsi="Calibri" w:cs="Calibri"/>
                <w:kern w:val="0"/>
                <w:lang w:eastAsia="ja-JP" w:bidi="fa-IR"/>
              </w:rPr>
              <w:t> :</w:t>
            </w:r>
          </w:p>
          <w:p w14:paraId="710A55C1" w14:textId="77777777" w:rsidR="0037361E" w:rsidRDefault="0037361E">
            <w:pPr>
              <w:suppressAutoHyphens w:val="0"/>
              <w:rPr>
                <w:rFonts w:ascii="Calibri" w:eastAsia="Andale Sans UI" w:hAnsi="Calibri" w:cs="Calibri"/>
                <w:kern w:val="0"/>
                <w:lang w:eastAsia="ja-JP" w:bidi="fa-IR"/>
              </w:rPr>
            </w:pPr>
          </w:p>
          <w:p w14:paraId="3488BBDC" w14:textId="77777777" w:rsidR="0037361E" w:rsidRDefault="0037361E">
            <w:pPr>
              <w:jc w:val="both"/>
              <w:rPr>
                <w:rFonts w:eastAsia="Andale Sans UI" w:cs="Calibri"/>
                <w:kern w:val="0"/>
                <w:lang w:eastAsia="ja-JP" w:bidi="fa-IR"/>
              </w:rPr>
            </w:pPr>
          </w:p>
          <w:p w14:paraId="7C9BAC61" w14:textId="77777777" w:rsidR="0037361E" w:rsidRDefault="00035BEF">
            <w:pPr>
              <w:suppressAutoHyphens w:val="0"/>
              <w:spacing w:line="276" w:lineRule="auto"/>
              <w:jc w:val="both"/>
              <w:textAlignment w:val="auto"/>
              <w:rPr>
                <w:bCs/>
                <w:kern w:val="0"/>
              </w:rPr>
            </w:pPr>
            <w:r>
              <w:rPr>
                <w:kern w:val="0"/>
              </w:rPr>
              <w:t>-</w:t>
            </w:r>
            <w:r>
              <w:rPr>
                <w:rFonts w:ascii="Calibri" w:hAnsi="Calibri" w:cs="Calibri"/>
                <w:kern w:val="0"/>
                <w:sz w:val="14"/>
                <w:szCs w:val="14"/>
              </w:rPr>
              <w:t xml:space="preserve">  </w:t>
            </w:r>
            <w:r>
              <w:rPr>
                <w:b/>
                <w:bCs/>
                <w:kern w:val="0"/>
              </w:rPr>
              <w:t>le style visuel de l’effet et son adaptation aux conditions d’utilisations</w:t>
            </w:r>
            <w:r>
              <w:rPr>
                <w:rFonts w:ascii="Calibri" w:hAnsi="Calibri" w:cs="Calibri"/>
                <w:b/>
                <w:bCs/>
                <w:kern w:val="0"/>
              </w:rPr>
              <w:t> </w:t>
            </w:r>
            <w:r>
              <w:rPr>
                <w:b/>
                <w:bCs/>
                <w:kern w:val="0"/>
              </w:rPr>
              <w:t xml:space="preserve">: </w:t>
            </w:r>
            <w:r>
              <w:rPr>
                <w:bCs/>
                <w:kern w:val="0"/>
              </w:rPr>
              <w:t>Descriptif général de l’effet et supports visuels, confort et adaptation</w:t>
            </w:r>
            <w:r>
              <w:rPr>
                <w:rFonts w:ascii="Calibri" w:hAnsi="Calibri" w:cs="Calibri"/>
                <w:bCs/>
                <w:kern w:val="0"/>
              </w:rPr>
              <w:t> </w:t>
            </w:r>
            <w:r>
              <w:rPr>
                <w:bCs/>
                <w:kern w:val="0"/>
              </w:rPr>
              <w:t>aux conditions d’utilisation au regard des éléments attendus pour chaque fourniture.</w:t>
            </w:r>
          </w:p>
          <w:p w14:paraId="7B30EDAF" w14:textId="77777777" w:rsidR="0037361E" w:rsidRDefault="00035BEF">
            <w:pPr>
              <w:suppressAutoHyphens w:val="0"/>
              <w:spacing w:line="276" w:lineRule="auto"/>
              <w:jc w:val="both"/>
              <w:textAlignment w:val="auto"/>
              <w:rPr>
                <w:kern w:val="0"/>
              </w:rPr>
            </w:pPr>
            <w:r>
              <w:rPr>
                <w:kern w:val="0"/>
              </w:rPr>
              <w:t>-</w:t>
            </w:r>
            <w:r>
              <w:rPr>
                <w:rFonts w:ascii="Calibri" w:hAnsi="Calibri" w:cs="Calibri"/>
                <w:kern w:val="0"/>
                <w:sz w:val="14"/>
                <w:szCs w:val="14"/>
              </w:rPr>
              <w:t>  </w:t>
            </w:r>
            <w:r>
              <w:rPr>
                <w:b/>
                <w:bCs/>
                <w:kern w:val="0"/>
              </w:rPr>
              <w:t>la qualité des matières et de la réalisation proposée</w:t>
            </w:r>
            <w:r>
              <w:rPr>
                <w:rFonts w:ascii="Calibri" w:hAnsi="Calibri" w:cs="Calibri"/>
                <w:b/>
                <w:bCs/>
                <w:kern w:val="0"/>
              </w:rPr>
              <w:t xml:space="preserve"> </w:t>
            </w:r>
            <w:r>
              <w:rPr>
                <w:bCs/>
                <w:kern w:val="0"/>
              </w:rPr>
              <w:t>au regard des éléments attendus pour chaque fourniture</w:t>
            </w:r>
            <w:r>
              <w:rPr>
                <w:kern w:val="0"/>
              </w:rPr>
              <w:t>.</w:t>
            </w:r>
          </w:p>
          <w:p w14:paraId="1F1B5ADF" w14:textId="77777777" w:rsidR="0037361E" w:rsidRDefault="0037361E">
            <w:pPr>
              <w:suppressAutoHyphens w:val="0"/>
              <w:rPr>
                <w:rFonts w:ascii="Calibri" w:eastAsia="Andale Sans UI" w:hAnsi="Calibri" w:cs="Calibri"/>
                <w:kern w:val="0"/>
                <w:lang w:eastAsia="ja-JP" w:bidi="fa-IR"/>
              </w:rPr>
            </w:pPr>
          </w:p>
        </w:tc>
      </w:tr>
    </w:tbl>
    <w:p w14:paraId="1996022F" w14:textId="77777777" w:rsidR="0037361E" w:rsidRDefault="0037361E">
      <w:pPr>
        <w:suppressAutoHyphens w:val="0"/>
        <w:rPr>
          <w:b/>
          <w:bCs/>
          <w:u w:val="single"/>
        </w:rPr>
      </w:pPr>
    </w:p>
    <w:tbl>
      <w:tblPr>
        <w:tblW w:w="14881" w:type="dxa"/>
        <w:tblInd w:w="58" w:type="dxa"/>
        <w:tblLayout w:type="fixed"/>
        <w:tblCellMar>
          <w:top w:w="55" w:type="dxa"/>
          <w:left w:w="55" w:type="dxa"/>
          <w:bottom w:w="55" w:type="dxa"/>
          <w:right w:w="55" w:type="dxa"/>
        </w:tblCellMar>
        <w:tblLook w:val="04A0" w:firstRow="1" w:lastRow="0" w:firstColumn="1" w:lastColumn="0" w:noHBand="0" w:noVBand="1"/>
      </w:tblPr>
      <w:tblGrid>
        <w:gridCol w:w="14881"/>
      </w:tblGrid>
      <w:tr w:rsidR="0037361E" w14:paraId="2E2A91FB" w14:textId="77777777">
        <w:trPr>
          <w:trHeight w:val="4138"/>
        </w:trPr>
        <w:tc>
          <w:tcPr>
            <w:tcW w:w="14881" w:type="dxa"/>
            <w:tcBorders>
              <w:top w:val="single" w:sz="2" w:space="0" w:color="000000"/>
              <w:left w:val="single" w:sz="2" w:space="0" w:color="000000"/>
              <w:bottom w:val="single" w:sz="2" w:space="0" w:color="000000"/>
              <w:right w:val="single" w:sz="2" w:space="0" w:color="000000"/>
            </w:tcBorders>
          </w:tcPr>
          <w:p w14:paraId="2ADE916E" w14:textId="77777777" w:rsidR="0037361E" w:rsidRDefault="00035BEF">
            <w:pPr>
              <w:suppressAutoHyphens w:val="0"/>
              <w:rPr>
                <w:b/>
                <w:bCs/>
              </w:rPr>
            </w:pPr>
            <w:r>
              <w:rPr>
                <w:b/>
                <w:bCs/>
              </w:rPr>
              <w:t>Réponse du candidat</w:t>
            </w:r>
            <w:r>
              <w:rPr>
                <w:rFonts w:ascii="Calibri" w:hAnsi="Calibri" w:cs="Calibri"/>
                <w:b/>
                <w:bCs/>
              </w:rPr>
              <w:t> </w:t>
            </w:r>
            <w:r>
              <w:rPr>
                <w:b/>
                <w:bCs/>
              </w:rPr>
              <w:t>:</w:t>
            </w:r>
          </w:p>
          <w:p w14:paraId="377DDFF6" w14:textId="77777777" w:rsidR="0037361E" w:rsidRDefault="0037361E">
            <w:pPr>
              <w:suppressAutoHyphens w:val="0"/>
            </w:pPr>
          </w:p>
          <w:p w14:paraId="7305A047" w14:textId="77777777" w:rsidR="0037361E" w:rsidRDefault="00035BEF">
            <w:pPr>
              <w:pStyle w:val="Contenudetableau"/>
              <w:widowControl w:val="0"/>
              <w:rPr>
                <w:b w:val="0"/>
                <w:bCs w:val="0"/>
                <w:sz w:val="20"/>
                <w:lang w:bidi="fa-IR"/>
              </w:rPr>
            </w:pPr>
            <w:r>
              <w:rPr>
                <w:b w:val="0"/>
                <w:bCs w:val="0"/>
                <w:sz w:val="20"/>
                <w:lang w:bidi="fa-IR"/>
              </w:rPr>
              <w:t>Cf</w:t>
            </w:r>
            <w:r>
              <w:rPr>
                <w:rFonts w:ascii="Calibri" w:hAnsi="Calibri" w:cs="Calibri"/>
                <w:b w:val="0"/>
                <w:bCs w:val="0"/>
                <w:sz w:val="20"/>
                <w:lang w:bidi="fa-IR"/>
              </w:rPr>
              <w:t> </w:t>
            </w:r>
            <w:r>
              <w:rPr>
                <w:b w:val="0"/>
                <w:bCs w:val="0"/>
                <w:sz w:val="20"/>
                <w:lang w:bidi="fa-IR"/>
              </w:rPr>
              <w:t>: annexe 2 au présent CRT</w:t>
            </w:r>
          </w:p>
          <w:p w14:paraId="39E2C1AC" w14:textId="77777777" w:rsidR="0037361E" w:rsidRDefault="0037361E">
            <w:pPr>
              <w:suppressAutoHyphens w:val="0"/>
            </w:pPr>
          </w:p>
          <w:p w14:paraId="4B2CC351" w14:textId="77777777" w:rsidR="0037361E" w:rsidRDefault="0037361E">
            <w:pPr>
              <w:suppressAutoHyphens w:val="0"/>
            </w:pPr>
          </w:p>
          <w:p w14:paraId="0F4DE07B" w14:textId="77777777" w:rsidR="0037361E" w:rsidRDefault="0037361E">
            <w:pPr>
              <w:suppressAutoHyphens w:val="0"/>
            </w:pPr>
          </w:p>
          <w:p w14:paraId="39A9914C" w14:textId="77777777" w:rsidR="0037361E" w:rsidRDefault="0037361E">
            <w:pPr>
              <w:suppressAutoHyphens w:val="0"/>
            </w:pPr>
          </w:p>
          <w:p w14:paraId="3937D671" w14:textId="77777777" w:rsidR="0037361E" w:rsidRDefault="0037361E">
            <w:pPr>
              <w:suppressAutoHyphens w:val="0"/>
            </w:pPr>
          </w:p>
        </w:tc>
      </w:tr>
    </w:tbl>
    <w:p w14:paraId="322F175C" w14:textId="77777777" w:rsidR="0037361E" w:rsidRDefault="0037361E">
      <w:pPr>
        <w:suppressAutoHyphens w:val="0"/>
      </w:pPr>
    </w:p>
    <w:p w14:paraId="53A001B5" w14:textId="77777777" w:rsidR="0037361E" w:rsidRDefault="0037361E">
      <w:pPr>
        <w:suppressAutoHyphens w:val="0"/>
      </w:pPr>
    </w:p>
    <w:p w14:paraId="3C6E5C10" w14:textId="77777777" w:rsidR="0037361E" w:rsidRDefault="0037361E">
      <w:pPr>
        <w:suppressAutoHyphens w:val="0"/>
      </w:pPr>
    </w:p>
    <w:p w14:paraId="70CEAD72" w14:textId="77777777" w:rsidR="0037361E" w:rsidRDefault="0037361E">
      <w:pPr>
        <w:suppressAutoHyphens w:val="0"/>
      </w:pPr>
    </w:p>
    <w:p w14:paraId="43E0F43C" w14:textId="77777777" w:rsidR="0037361E" w:rsidRDefault="0037361E">
      <w:pPr>
        <w:suppressAutoHyphens w:val="0"/>
      </w:pPr>
    </w:p>
    <w:p w14:paraId="28068B86" w14:textId="77777777" w:rsidR="0037361E" w:rsidRDefault="0037361E">
      <w:pPr>
        <w:suppressAutoHyphens w:val="0"/>
      </w:pPr>
    </w:p>
    <w:p w14:paraId="23E4F7A0" w14:textId="77777777" w:rsidR="0037361E" w:rsidRDefault="0037361E">
      <w:pPr>
        <w:suppressAutoHyphens w:val="0"/>
      </w:pPr>
    </w:p>
    <w:p w14:paraId="21FC8946" w14:textId="77777777" w:rsidR="0037361E" w:rsidRDefault="0037361E">
      <w:pPr>
        <w:suppressAutoHyphens w:val="0"/>
        <w:rPr>
          <w:rFonts w:eastAsia="Arial"/>
          <w:b/>
        </w:rPr>
      </w:pPr>
    </w:p>
    <w:p w14:paraId="702AF53A" w14:textId="77777777" w:rsidR="0037361E" w:rsidRDefault="00035BEF">
      <w:pPr>
        <w:pStyle w:val="Titre2"/>
      </w:pPr>
      <w:bookmarkStart w:id="81" w:name="_Hlk209545072"/>
      <w:bookmarkStart w:id="82" w:name="_Toc216707765"/>
      <w:bookmarkStart w:id="83" w:name="_Toc199858430"/>
      <w:bookmarkStart w:id="84" w:name="_Toc210832451"/>
      <w:bookmarkStart w:id="85" w:name="_Toc216802644"/>
      <w:bookmarkStart w:id="86" w:name="_Toc216859054"/>
      <w:bookmarkStart w:id="87" w:name="_Toc216883839"/>
      <w:r>
        <w:t>Sous-critère 2</w:t>
      </w:r>
      <w:r>
        <w:rPr>
          <w:rFonts w:ascii="Calibri" w:hAnsi="Calibri" w:cs="Calibri"/>
        </w:rPr>
        <w:t> </w:t>
      </w:r>
      <w:bookmarkEnd w:id="81"/>
      <w:r>
        <w:t>:   Moyens mis en œuvre pour respecter les délais de livraison au stock déporté (10%)</w:t>
      </w:r>
      <w:bookmarkEnd w:id="82"/>
      <w:bookmarkEnd w:id="83"/>
      <w:bookmarkEnd w:id="84"/>
      <w:bookmarkEnd w:id="85"/>
      <w:bookmarkEnd w:id="86"/>
      <w:bookmarkEnd w:id="87"/>
    </w:p>
    <w:p w14:paraId="3B0EB81E" w14:textId="77777777" w:rsidR="0037361E" w:rsidRDefault="0037361E">
      <w:pPr>
        <w:jc w:val="both"/>
      </w:pPr>
    </w:p>
    <w:p w14:paraId="3EBA2F17" w14:textId="77777777" w:rsidR="0037361E" w:rsidRDefault="0037361E">
      <w:pPr>
        <w:pStyle w:val="Standard"/>
        <w:jc w:val="both"/>
        <w:rPr>
          <w:b/>
        </w:rPr>
      </w:pPr>
    </w:p>
    <w:tbl>
      <w:tblPr>
        <w:tblW w:w="14747" w:type="dxa"/>
        <w:tblInd w:w="108" w:type="dxa"/>
        <w:tblLayout w:type="fixed"/>
        <w:tblCellMar>
          <w:left w:w="113" w:type="dxa"/>
        </w:tblCellMar>
        <w:tblLook w:val="04A0" w:firstRow="1" w:lastRow="0" w:firstColumn="1" w:lastColumn="0" w:noHBand="0" w:noVBand="1"/>
      </w:tblPr>
      <w:tblGrid>
        <w:gridCol w:w="2132"/>
        <w:gridCol w:w="12615"/>
      </w:tblGrid>
      <w:tr w:rsidR="0037361E" w14:paraId="2467A39A" w14:textId="77777777">
        <w:trPr>
          <w:trHeight w:val="2208"/>
        </w:trPr>
        <w:tc>
          <w:tcPr>
            <w:tcW w:w="2132" w:type="dxa"/>
            <w:tcBorders>
              <w:top w:val="single" w:sz="4" w:space="0" w:color="00000A"/>
              <w:left w:val="single" w:sz="4" w:space="0" w:color="00000A"/>
              <w:bottom w:val="single" w:sz="4" w:space="0" w:color="00000A"/>
              <w:right w:val="single" w:sz="4" w:space="0" w:color="00000A"/>
            </w:tcBorders>
            <w:vAlign w:val="center"/>
          </w:tcPr>
          <w:p w14:paraId="07AD572E" w14:textId="77777777" w:rsidR="0037361E" w:rsidRDefault="00035BEF">
            <w:pPr>
              <w:jc w:val="both"/>
            </w:pPr>
            <w:r>
              <w:rPr>
                <w:b/>
                <w:u w:val="single"/>
              </w:rPr>
              <w:t>Description</w:t>
            </w:r>
          </w:p>
        </w:tc>
        <w:tc>
          <w:tcPr>
            <w:tcW w:w="12614" w:type="dxa"/>
            <w:tcBorders>
              <w:top w:val="single" w:sz="4" w:space="0" w:color="00000A"/>
              <w:left w:val="single" w:sz="4" w:space="0" w:color="00000A"/>
              <w:bottom w:val="single" w:sz="4" w:space="0" w:color="00000A"/>
              <w:right w:val="single" w:sz="4" w:space="0" w:color="00000A"/>
            </w:tcBorders>
            <w:vAlign w:val="center"/>
          </w:tcPr>
          <w:p w14:paraId="1FF640AD" w14:textId="77777777" w:rsidR="0037361E" w:rsidRDefault="00035BEF">
            <w:pPr>
              <w:jc w:val="both"/>
              <w:rPr>
                <w:rFonts w:cs="Calibri"/>
              </w:rPr>
            </w:pPr>
            <w:r>
              <w:rPr>
                <w:rFonts w:cs="Calibri"/>
              </w:rPr>
              <w:t xml:space="preserve">Afin de permettre à la Douane de mesurer son niveau d’engagement sur ce point, le candidat devra fournir toutes informations utiles permettant de garantir le respect des délais de livraison des effets au stock </w:t>
            </w:r>
            <w:proofErr w:type="gramStart"/>
            <w:r>
              <w:rPr>
                <w:rFonts w:cs="Calibri"/>
              </w:rPr>
              <w:t>déporté,  notamment</w:t>
            </w:r>
            <w:proofErr w:type="gramEnd"/>
            <w:r>
              <w:rPr>
                <w:rFonts w:cs="Calibri"/>
              </w:rPr>
              <w:t> :</w:t>
            </w:r>
          </w:p>
          <w:p w14:paraId="451BF2D5" w14:textId="77777777" w:rsidR="0037361E" w:rsidRDefault="0037361E">
            <w:pPr>
              <w:jc w:val="both"/>
              <w:rPr>
                <w:rFonts w:cs="Calibri"/>
              </w:rPr>
            </w:pPr>
          </w:p>
          <w:p w14:paraId="5C3FA1E1" w14:textId="77777777" w:rsidR="0037361E" w:rsidRDefault="00035BEF">
            <w:pPr>
              <w:pStyle w:val="Paragraphedeliste"/>
              <w:widowControl w:val="0"/>
              <w:numPr>
                <w:ilvl w:val="0"/>
                <w:numId w:val="2"/>
              </w:numPr>
              <w:jc w:val="both"/>
              <w:rPr>
                <w:rFonts w:ascii="Marianne" w:hAnsi="Marianne" w:cs="Calibri"/>
                <w:sz w:val="20"/>
              </w:rPr>
            </w:pPr>
            <w:r>
              <w:rPr>
                <w:rFonts w:ascii="Marianne" w:hAnsi="Marianne" w:cs="Calibri"/>
                <w:sz w:val="20"/>
              </w:rPr>
              <w:t>L</w:t>
            </w:r>
            <w:r>
              <w:rPr>
                <w:rFonts w:ascii="Marianne" w:hAnsi="Marianne" w:cs="Calibri"/>
                <w:sz w:val="20"/>
                <w:shd w:val="clear" w:color="auto" w:fill="FFFFFF"/>
              </w:rPr>
              <w:t>a description de l’équipe dédiée pour le suivi du contrat</w:t>
            </w:r>
            <w:r>
              <w:rPr>
                <w:rFonts w:ascii="Calibri" w:hAnsi="Calibri" w:cs="Calibri"/>
                <w:sz w:val="20"/>
                <w:shd w:val="clear" w:color="auto" w:fill="FFFFFF"/>
              </w:rPr>
              <w:t xml:space="preserve"> (</w:t>
            </w:r>
            <w:r>
              <w:rPr>
                <w:rFonts w:ascii="Marianne" w:hAnsi="Marianne" w:cs="Calibri"/>
                <w:sz w:val="20"/>
                <w:shd w:val="clear" w:color="auto" w:fill="FFFFFF"/>
              </w:rPr>
              <w:t>rôle, mission et profils) ;</w:t>
            </w:r>
          </w:p>
          <w:p w14:paraId="1032200A" w14:textId="77777777" w:rsidR="0037361E" w:rsidRDefault="00035BEF">
            <w:pPr>
              <w:pStyle w:val="Paragraphedeliste"/>
              <w:widowControl w:val="0"/>
              <w:numPr>
                <w:ilvl w:val="0"/>
                <w:numId w:val="2"/>
              </w:numPr>
              <w:jc w:val="both"/>
              <w:rPr>
                <w:shd w:val="clear" w:color="auto" w:fill="FFFFFF"/>
              </w:rPr>
            </w:pPr>
            <w:r>
              <w:rPr>
                <w:rFonts w:ascii="Marianne" w:hAnsi="Marianne" w:cs="Calibri"/>
                <w:sz w:val="20"/>
                <w:shd w:val="clear" w:color="auto" w:fill="FFFFFF"/>
              </w:rPr>
              <w:t>Processus de sécurisation des approvisionnements de matières premières et produits finis ;</w:t>
            </w:r>
          </w:p>
          <w:p w14:paraId="6E03D74D" w14:textId="77777777" w:rsidR="0037361E" w:rsidRDefault="00035BEF">
            <w:pPr>
              <w:pStyle w:val="Paragraphedeliste"/>
              <w:widowControl w:val="0"/>
              <w:numPr>
                <w:ilvl w:val="0"/>
                <w:numId w:val="2"/>
              </w:numPr>
              <w:jc w:val="both"/>
              <w:rPr>
                <w:shd w:val="clear" w:color="auto" w:fill="FFFFFF"/>
              </w:rPr>
            </w:pPr>
            <w:r>
              <w:rPr>
                <w:rFonts w:ascii="Marianne" w:hAnsi="Marianne"/>
                <w:sz w:val="20"/>
                <w:shd w:val="clear" w:color="auto" w:fill="FFFFFF"/>
              </w:rPr>
              <w:t>Processus de sécurisation des étapes de confection des effets et de leur livraison au stock déporté.</w:t>
            </w:r>
          </w:p>
        </w:tc>
      </w:tr>
    </w:tbl>
    <w:p w14:paraId="36FC23E3" w14:textId="77777777" w:rsidR="0037361E" w:rsidRDefault="0037361E">
      <w:pPr>
        <w:jc w:val="both"/>
      </w:pPr>
      <w:bookmarkStart w:id="88" w:name="_Toc139984474"/>
      <w:bookmarkEnd w:id="88"/>
    </w:p>
    <w:p w14:paraId="01F9863F" w14:textId="77777777" w:rsidR="0037361E" w:rsidRDefault="0037361E">
      <w:pPr>
        <w:jc w:val="both"/>
      </w:pPr>
    </w:p>
    <w:tbl>
      <w:tblPr>
        <w:tblW w:w="14739" w:type="dxa"/>
        <w:tblInd w:w="58" w:type="dxa"/>
        <w:tblLayout w:type="fixed"/>
        <w:tblCellMar>
          <w:top w:w="55" w:type="dxa"/>
          <w:left w:w="55" w:type="dxa"/>
          <w:bottom w:w="55" w:type="dxa"/>
          <w:right w:w="55" w:type="dxa"/>
        </w:tblCellMar>
        <w:tblLook w:val="04A0" w:firstRow="1" w:lastRow="0" w:firstColumn="1" w:lastColumn="0" w:noHBand="0" w:noVBand="1"/>
      </w:tblPr>
      <w:tblGrid>
        <w:gridCol w:w="14739"/>
      </w:tblGrid>
      <w:tr w:rsidR="0037361E" w14:paraId="25EF09D7" w14:textId="77777777">
        <w:trPr>
          <w:trHeight w:val="2325"/>
        </w:trPr>
        <w:tc>
          <w:tcPr>
            <w:tcW w:w="14739" w:type="dxa"/>
            <w:tcBorders>
              <w:top w:val="single" w:sz="2" w:space="0" w:color="000000"/>
              <w:left w:val="single" w:sz="2" w:space="0" w:color="000000"/>
              <w:bottom w:val="single" w:sz="2" w:space="0" w:color="000000"/>
              <w:right w:val="single" w:sz="2" w:space="0" w:color="000000"/>
            </w:tcBorders>
          </w:tcPr>
          <w:p w14:paraId="5C9FDD00" w14:textId="77777777" w:rsidR="0037361E" w:rsidRDefault="00035BEF">
            <w:pPr>
              <w:pStyle w:val="Contenudetableau"/>
              <w:widowControl w:val="0"/>
              <w:rPr>
                <w:sz w:val="20"/>
                <w:lang w:bidi="fa-IR"/>
              </w:rPr>
            </w:pPr>
            <w:r>
              <w:rPr>
                <w:sz w:val="20"/>
                <w:lang w:bidi="fa-IR"/>
              </w:rPr>
              <w:t>Réponse du candidat</w:t>
            </w:r>
            <w:r>
              <w:rPr>
                <w:rFonts w:ascii="Calibri" w:hAnsi="Calibri" w:cs="Calibri"/>
                <w:sz w:val="20"/>
                <w:lang w:bidi="fa-IR"/>
              </w:rPr>
              <w:t> </w:t>
            </w:r>
            <w:r>
              <w:rPr>
                <w:sz w:val="20"/>
                <w:lang w:bidi="fa-IR"/>
              </w:rPr>
              <w:t>:</w:t>
            </w:r>
          </w:p>
          <w:p w14:paraId="7BEE3917" w14:textId="77777777" w:rsidR="0037361E" w:rsidRDefault="0037361E">
            <w:pPr>
              <w:pStyle w:val="Contenudetableau"/>
              <w:widowControl w:val="0"/>
              <w:rPr>
                <w:b w:val="0"/>
                <w:bCs w:val="0"/>
                <w:sz w:val="20"/>
                <w:lang w:bidi="fa-IR"/>
              </w:rPr>
            </w:pPr>
          </w:p>
          <w:p w14:paraId="7D11345E" w14:textId="77777777" w:rsidR="0037361E" w:rsidRDefault="0037361E">
            <w:pPr>
              <w:pStyle w:val="Contenudetableau"/>
              <w:widowControl w:val="0"/>
              <w:rPr>
                <w:b w:val="0"/>
                <w:bCs w:val="0"/>
                <w:sz w:val="20"/>
                <w:lang w:bidi="fa-IR"/>
              </w:rPr>
            </w:pPr>
          </w:p>
          <w:p w14:paraId="1812F4A9" w14:textId="77777777" w:rsidR="0037361E" w:rsidRDefault="0037361E">
            <w:pPr>
              <w:pStyle w:val="Contenudetableau"/>
              <w:widowControl w:val="0"/>
              <w:rPr>
                <w:b w:val="0"/>
                <w:bCs w:val="0"/>
                <w:sz w:val="20"/>
                <w:lang w:bidi="fa-IR"/>
              </w:rPr>
            </w:pPr>
          </w:p>
          <w:p w14:paraId="2A40AA46" w14:textId="77777777" w:rsidR="0037361E" w:rsidRDefault="0037361E">
            <w:pPr>
              <w:pStyle w:val="Contenudetableau"/>
              <w:widowControl w:val="0"/>
              <w:rPr>
                <w:b w:val="0"/>
                <w:bCs w:val="0"/>
                <w:sz w:val="20"/>
                <w:lang w:bidi="fa-IR"/>
              </w:rPr>
            </w:pPr>
          </w:p>
          <w:p w14:paraId="0DD0FFB9" w14:textId="77777777" w:rsidR="0037361E" w:rsidRDefault="0037361E">
            <w:pPr>
              <w:pStyle w:val="Contenudetableau"/>
              <w:widowControl w:val="0"/>
              <w:rPr>
                <w:b w:val="0"/>
                <w:bCs w:val="0"/>
                <w:sz w:val="20"/>
                <w:lang w:bidi="fa-IR"/>
              </w:rPr>
            </w:pPr>
            <w:bookmarkStart w:id="89" w:name="_Hlk199854954"/>
            <w:bookmarkStart w:id="90" w:name="_Hlk201570560"/>
            <w:bookmarkEnd w:id="89"/>
            <w:bookmarkEnd w:id="90"/>
          </w:p>
        </w:tc>
      </w:tr>
    </w:tbl>
    <w:p w14:paraId="5E594855" w14:textId="77777777" w:rsidR="0037361E" w:rsidRDefault="0037361E">
      <w:pPr>
        <w:jc w:val="both"/>
      </w:pPr>
    </w:p>
    <w:p w14:paraId="2238CCCE" w14:textId="77777777" w:rsidR="0037361E" w:rsidRDefault="0037361E">
      <w:pPr>
        <w:jc w:val="both"/>
      </w:pPr>
    </w:p>
    <w:p w14:paraId="7815D233" w14:textId="77777777" w:rsidR="0037361E" w:rsidRDefault="0037361E">
      <w:pPr>
        <w:jc w:val="both"/>
      </w:pPr>
    </w:p>
    <w:p w14:paraId="782DE6C9" w14:textId="77777777" w:rsidR="0037361E" w:rsidRDefault="0037361E">
      <w:pPr>
        <w:jc w:val="both"/>
      </w:pPr>
    </w:p>
    <w:p w14:paraId="13FB9B64" w14:textId="77777777" w:rsidR="0037361E" w:rsidRDefault="0037361E">
      <w:pPr>
        <w:jc w:val="both"/>
      </w:pPr>
    </w:p>
    <w:p w14:paraId="3685143C" w14:textId="77777777" w:rsidR="0037361E" w:rsidRDefault="0037361E">
      <w:pPr>
        <w:jc w:val="both"/>
      </w:pPr>
    </w:p>
    <w:p w14:paraId="2A661186" w14:textId="77777777" w:rsidR="0037361E" w:rsidRDefault="0037361E">
      <w:pPr>
        <w:jc w:val="both"/>
        <w:rPr>
          <w:rFonts w:eastAsia="Arial" w:cs="Arial"/>
          <w:b/>
          <w:szCs w:val="24"/>
        </w:rPr>
      </w:pPr>
    </w:p>
    <w:p w14:paraId="28BAFF59" w14:textId="77777777" w:rsidR="0037361E" w:rsidRDefault="0037361E">
      <w:pPr>
        <w:jc w:val="both"/>
        <w:rPr>
          <w:rFonts w:eastAsia="Arial" w:cs="Arial"/>
          <w:b/>
          <w:szCs w:val="24"/>
        </w:rPr>
      </w:pPr>
    </w:p>
    <w:p w14:paraId="28E2BF9E" w14:textId="465550F6" w:rsidR="0037361E" w:rsidRDefault="0037361E">
      <w:pPr>
        <w:jc w:val="both"/>
        <w:rPr>
          <w:rFonts w:eastAsia="Arial" w:cs="Arial"/>
          <w:b/>
          <w:szCs w:val="24"/>
        </w:rPr>
      </w:pPr>
    </w:p>
    <w:p w14:paraId="520FCF73" w14:textId="43963FB3" w:rsidR="00794D1B" w:rsidRDefault="00794D1B">
      <w:pPr>
        <w:jc w:val="both"/>
        <w:rPr>
          <w:rFonts w:eastAsia="Arial" w:cs="Arial"/>
          <w:b/>
          <w:szCs w:val="24"/>
        </w:rPr>
      </w:pPr>
    </w:p>
    <w:p w14:paraId="76169675" w14:textId="77777777" w:rsidR="00794D1B" w:rsidRDefault="00794D1B">
      <w:pPr>
        <w:jc w:val="both"/>
        <w:rPr>
          <w:rFonts w:eastAsia="Arial" w:cs="Arial"/>
          <w:b/>
          <w:szCs w:val="24"/>
        </w:rPr>
      </w:pPr>
    </w:p>
    <w:p w14:paraId="1DDDD26A" w14:textId="77777777" w:rsidR="0037361E" w:rsidRDefault="0037361E">
      <w:pPr>
        <w:jc w:val="both"/>
        <w:rPr>
          <w:rFonts w:eastAsia="Arial" w:cs="Arial"/>
          <w:b/>
          <w:szCs w:val="24"/>
        </w:rPr>
      </w:pPr>
    </w:p>
    <w:p w14:paraId="61DDE0F5" w14:textId="77777777" w:rsidR="0037361E" w:rsidRDefault="0037361E">
      <w:pPr>
        <w:jc w:val="both"/>
        <w:rPr>
          <w:rFonts w:eastAsia="Arial" w:cs="Arial"/>
          <w:b/>
          <w:szCs w:val="24"/>
        </w:rPr>
      </w:pPr>
      <w:bookmarkStart w:id="91" w:name="_Toc154490635"/>
      <w:bookmarkStart w:id="92" w:name="_Toc140484311"/>
      <w:bookmarkStart w:id="93" w:name="_Toc140152238"/>
      <w:bookmarkStart w:id="94" w:name="_Toc141460053"/>
      <w:bookmarkStart w:id="95" w:name="_Toc153297832"/>
      <w:bookmarkStart w:id="96" w:name="_Toc139986145"/>
      <w:bookmarkStart w:id="97" w:name="_Toc140075257"/>
      <w:bookmarkStart w:id="98" w:name="_Toc171352363"/>
      <w:bookmarkStart w:id="99" w:name="_Toc175319909"/>
      <w:bookmarkStart w:id="100" w:name="__RefHeading___Toc1938_1738054380"/>
      <w:bookmarkStart w:id="101" w:name="_Toc184823361"/>
      <w:bookmarkStart w:id="102" w:name="_Toc184892512"/>
    </w:p>
    <w:p w14:paraId="180BF68A" w14:textId="5B96FDF0" w:rsidR="0037361E" w:rsidRDefault="00035BEF">
      <w:pPr>
        <w:pStyle w:val="Titre1"/>
      </w:pPr>
      <w:bookmarkStart w:id="103" w:name="_Toc199858431"/>
      <w:bookmarkStart w:id="104" w:name="_Toc216707774"/>
      <w:bookmarkStart w:id="105" w:name="_Toc210832455"/>
      <w:bookmarkStart w:id="106" w:name="_Toc216802645"/>
      <w:bookmarkStart w:id="107" w:name="_Toc216859055"/>
      <w:bookmarkStart w:id="108" w:name="_Toc216883840"/>
      <w:r>
        <w:t>Critère 3</w:t>
      </w:r>
      <w:r>
        <w:rPr>
          <w:rFonts w:ascii="Calibri" w:hAnsi="Calibri" w:cs="Calibri"/>
        </w:rPr>
        <w:t> </w:t>
      </w:r>
      <w:r>
        <w:t xml:space="preserve">: </w:t>
      </w:r>
      <w:bookmarkEnd w:id="103"/>
      <w:r>
        <w:rPr>
          <w:rFonts w:cs="Calibri"/>
        </w:rPr>
        <w:t xml:space="preserve">valorisation de l’empreinte environnementale par l’outil </w:t>
      </w:r>
      <w:proofErr w:type="spellStart"/>
      <w:r>
        <w:rPr>
          <w:rFonts w:cs="Calibri"/>
        </w:rPr>
        <w:t>Ecobalyse</w:t>
      </w:r>
      <w:proofErr w:type="spellEnd"/>
      <w:r w:rsidR="00794D1B">
        <w:rPr>
          <w:rFonts w:cs="Calibri"/>
        </w:rPr>
        <w:t xml:space="preserve"> </w:t>
      </w:r>
      <w:r>
        <w:t>(10 %)</w:t>
      </w:r>
      <w:bookmarkEnd w:id="91"/>
      <w:bookmarkEnd w:id="92"/>
      <w:bookmarkEnd w:id="93"/>
      <w:bookmarkEnd w:id="94"/>
      <w:bookmarkEnd w:id="95"/>
      <w:bookmarkEnd w:id="96"/>
      <w:bookmarkEnd w:id="97"/>
      <w:bookmarkEnd w:id="98"/>
      <w:bookmarkEnd w:id="99"/>
      <w:bookmarkEnd w:id="100"/>
      <w:bookmarkEnd w:id="101"/>
      <w:bookmarkEnd w:id="102"/>
      <w:bookmarkEnd w:id="104"/>
      <w:bookmarkEnd w:id="105"/>
      <w:bookmarkEnd w:id="106"/>
      <w:bookmarkEnd w:id="107"/>
      <w:bookmarkEnd w:id="108"/>
    </w:p>
    <w:p w14:paraId="1DFDD650" w14:textId="77777777" w:rsidR="0037361E" w:rsidRDefault="0037361E">
      <w:pPr>
        <w:pStyle w:val="Standard"/>
        <w:rPr>
          <w:rFonts w:cs="Calibri"/>
        </w:rPr>
      </w:pPr>
    </w:p>
    <w:p w14:paraId="2E138E29" w14:textId="77777777" w:rsidR="0037361E" w:rsidRDefault="0037361E">
      <w:pPr>
        <w:jc w:val="both"/>
        <w:rPr>
          <w:b/>
        </w:rPr>
      </w:pPr>
    </w:p>
    <w:tbl>
      <w:tblPr>
        <w:tblW w:w="14747" w:type="dxa"/>
        <w:tblInd w:w="108" w:type="dxa"/>
        <w:tblLayout w:type="fixed"/>
        <w:tblCellMar>
          <w:left w:w="113" w:type="dxa"/>
        </w:tblCellMar>
        <w:tblLook w:val="04A0" w:firstRow="1" w:lastRow="0" w:firstColumn="1" w:lastColumn="0" w:noHBand="0" w:noVBand="1"/>
      </w:tblPr>
      <w:tblGrid>
        <w:gridCol w:w="1706"/>
        <w:gridCol w:w="13041"/>
      </w:tblGrid>
      <w:tr w:rsidR="0037361E" w14:paraId="55D62ABC" w14:textId="77777777">
        <w:trPr>
          <w:trHeight w:val="1650"/>
        </w:trPr>
        <w:tc>
          <w:tcPr>
            <w:tcW w:w="1706" w:type="dxa"/>
            <w:tcBorders>
              <w:top w:val="single" w:sz="4" w:space="0" w:color="00000A"/>
              <w:left w:val="single" w:sz="4" w:space="0" w:color="00000A"/>
              <w:bottom w:val="single" w:sz="4" w:space="0" w:color="00000A"/>
              <w:right w:val="single" w:sz="4" w:space="0" w:color="00000A"/>
            </w:tcBorders>
            <w:vAlign w:val="center"/>
          </w:tcPr>
          <w:p w14:paraId="3F417F3B" w14:textId="77777777" w:rsidR="0037361E" w:rsidRDefault="00035BEF">
            <w:pPr>
              <w:jc w:val="both"/>
            </w:pPr>
            <w:r>
              <w:rPr>
                <w:b/>
                <w:u w:val="single"/>
              </w:rPr>
              <w:t>Description</w:t>
            </w:r>
          </w:p>
        </w:tc>
        <w:tc>
          <w:tcPr>
            <w:tcW w:w="13040" w:type="dxa"/>
            <w:tcBorders>
              <w:top w:val="single" w:sz="4" w:space="0" w:color="00000A"/>
              <w:left w:val="single" w:sz="4" w:space="0" w:color="00000A"/>
              <w:bottom w:val="single" w:sz="4" w:space="0" w:color="00000A"/>
              <w:right w:val="single" w:sz="4" w:space="0" w:color="00000A"/>
            </w:tcBorders>
            <w:vAlign w:val="center"/>
          </w:tcPr>
          <w:p w14:paraId="4EBAC716" w14:textId="77777777" w:rsidR="0037361E" w:rsidRDefault="0037361E">
            <w:pPr>
              <w:jc w:val="both"/>
              <w:rPr>
                <w:bCs/>
              </w:rPr>
            </w:pPr>
          </w:p>
          <w:p w14:paraId="6E7469DC" w14:textId="4CD52D8E" w:rsidR="0037361E" w:rsidRDefault="00035BEF">
            <w:pPr>
              <w:pStyle w:val="Standard"/>
              <w:widowControl w:val="0"/>
              <w:rPr>
                <w:rFonts w:ascii="Marianne" w:hAnsi="Marianne"/>
                <w:sz w:val="20"/>
                <w:szCs w:val="20"/>
              </w:rPr>
            </w:pPr>
            <w:r>
              <w:rPr>
                <w:rFonts w:ascii="Marianne" w:hAnsi="Marianne" w:cs="Calibri"/>
                <w:bCs/>
                <w:sz w:val="20"/>
                <w:szCs w:val="20"/>
              </w:rPr>
              <w:t>Afin de permettre l</w:t>
            </w:r>
            <w:r>
              <w:rPr>
                <w:rFonts w:ascii="Marianne" w:hAnsi="Marianne"/>
                <w:sz w:val="20"/>
                <w:szCs w:val="20"/>
              </w:rPr>
              <w:t>’analyse de l’empreinte environnementale de l’offre sur la base de l’outil d’évaluation «</w:t>
            </w:r>
            <w:r>
              <w:rPr>
                <w:rFonts w:ascii="Marianne" w:hAnsi="Marianne" w:cs="Calibri"/>
                <w:sz w:val="20"/>
                <w:szCs w:val="20"/>
              </w:rPr>
              <w:t> </w:t>
            </w:r>
            <w:proofErr w:type="spellStart"/>
            <w:r>
              <w:rPr>
                <w:rFonts w:ascii="Marianne" w:hAnsi="Marianne"/>
                <w:sz w:val="20"/>
                <w:szCs w:val="20"/>
              </w:rPr>
              <w:t>Ecobalyse</w:t>
            </w:r>
            <w:proofErr w:type="spellEnd"/>
            <w:r>
              <w:rPr>
                <w:rFonts w:ascii="Marianne" w:hAnsi="Marianne" w:cs="Calibri"/>
                <w:sz w:val="20"/>
                <w:szCs w:val="20"/>
              </w:rPr>
              <w:t> </w:t>
            </w:r>
            <w:r>
              <w:rPr>
                <w:rFonts w:ascii="Marianne" w:hAnsi="Marianne" w:cs="Marianne"/>
                <w:sz w:val="20"/>
                <w:szCs w:val="20"/>
              </w:rPr>
              <w:t>»</w:t>
            </w:r>
            <w:r>
              <w:rPr>
                <w:rFonts w:ascii="Marianne" w:hAnsi="Marianne"/>
                <w:sz w:val="20"/>
                <w:szCs w:val="20"/>
              </w:rPr>
              <w:t xml:space="preserve">, il est attendu du candidat qu’il complète la grille annexée au présent CRT </w:t>
            </w:r>
            <w:r w:rsidRPr="00A172C9">
              <w:rPr>
                <w:rFonts w:ascii="Marianne" w:hAnsi="Marianne"/>
                <w:sz w:val="20"/>
                <w:szCs w:val="20"/>
              </w:rPr>
              <w:t>«</w:t>
            </w:r>
            <w:r w:rsidRPr="00A172C9">
              <w:rPr>
                <w:rFonts w:ascii="Marianne" w:hAnsi="Marianne" w:cs="Calibri"/>
                <w:sz w:val="20"/>
                <w:szCs w:val="20"/>
              </w:rPr>
              <w:t> </w:t>
            </w:r>
            <w:r w:rsidR="0073761D" w:rsidRPr="00A172C9">
              <w:rPr>
                <w:rFonts w:ascii="Marianne" w:hAnsi="Marianne" w:cs="Calibri"/>
                <w:sz w:val="20"/>
                <w:szCs w:val="20"/>
              </w:rPr>
              <w:t>2025-16_CRT_</w:t>
            </w:r>
            <w:r w:rsidR="008B18AE" w:rsidRPr="00A172C9">
              <w:rPr>
                <w:rFonts w:ascii="Marianne" w:hAnsi="Marianne" w:cs="Calibri"/>
                <w:sz w:val="20"/>
                <w:szCs w:val="20"/>
              </w:rPr>
              <w:t>A3_</w:t>
            </w:r>
            <w:r w:rsidR="0073761D" w:rsidRPr="00A172C9">
              <w:rPr>
                <w:rFonts w:ascii="Marianne" w:hAnsi="Marianne" w:cs="Calibri"/>
                <w:sz w:val="20"/>
                <w:szCs w:val="20"/>
              </w:rPr>
              <w:t>Lot 2_Ecobalyse</w:t>
            </w:r>
            <w:r w:rsidR="0073761D">
              <w:rPr>
                <w:rFonts w:ascii="Marianne" w:hAnsi="Marianne" w:cs="Calibri"/>
                <w:sz w:val="20"/>
                <w:szCs w:val="20"/>
              </w:rPr>
              <w:t xml:space="preserve"> </w:t>
            </w:r>
            <w:r w:rsidR="0073761D">
              <w:rPr>
                <w:rFonts w:ascii="Marianne" w:hAnsi="Marianne" w:cs="Marianne"/>
                <w:sz w:val="20"/>
                <w:szCs w:val="20"/>
              </w:rPr>
              <w:t>»</w:t>
            </w:r>
            <w:r>
              <w:rPr>
                <w:rFonts w:ascii="Marianne" w:hAnsi="Marianne"/>
                <w:sz w:val="20"/>
                <w:szCs w:val="20"/>
              </w:rPr>
              <w:t xml:space="preserve"> pour les effets suivants</w:t>
            </w:r>
            <w:r>
              <w:rPr>
                <w:rFonts w:ascii="Marianne" w:hAnsi="Marianne" w:cs="Calibri"/>
                <w:sz w:val="20"/>
                <w:szCs w:val="20"/>
              </w:rPr>
              <w:t> </w:t>
            </w:r>
            <w:r>
              <w:rPr>
                <w:rFonts w:ascii="Marianne" w:hAnsi="Marianne"/>
                <w:sz w:val="20"/>
                <w:szCs w:val="20"/>
              </w:rPr>
              <w:t>:</w:t>
            </w:r>
          </w:p>
          <w:p w14:paraId="030E1915" w14:textId="59D3B6F6" w:rsidR="0037361E" w:rsidRDefault="00DB5915">
            <w:pPr>
              <w:pStyle w:val="Standard"/>
              <w:widowControl w:val="0"/>
              <w:numPr>
                <w:ilvl w:val="0"/>
                <w:numId w:val="3"/>
              </w:numPr>
              <w:rPr>
                <w:rFonts w:ascii="Marianne" w:hAnsi="Marianne"/>
                <w:sz w:val="20"/>
                <w:szCs w:val="20"/>
              </w:rPr>
            </w:pPr>
            <w:r>
              <w:rPr>
                <w:rFonts w:ascii="Marianne" w:hAnsi="Marianne"/>
                <w:sz w:val="20"/>
                <w:szCs w:val="20"/>
              </w:rPr>
              <w:t>Veste de pluie motocycliste-unisexe</w:t>
            </w:r>
            <w:r>
              <w:rPr>
                <w:rFonts w:ascii="Calibri" w:hAnsi="Calibri" w:cs="Calibri"/>
                <w:sz w:val="20"/>
                <w:szCs w:val="20"/>
              </w:rPr>
              <w:t> </w:t>
            </w:r>
            <w:r>
              <w:rPr>
                <w:rFonts w:ascii="Marianne" w:hAnsi="Marianne"/>
                <w:sz w:val="20"/>
                <w:szCs w:val="20"/>
              </w:rPr>
              <w:t>;</w:t>
            </w:r>
          </w:p>
          <w:p w14:paraId="49CE910F" w14:textId="3CA57A84" w:rsidR="00DB5915" w:rsidRDefault="00DB5915">
            <w:pPr>
              <w:pStyle w:val="Standard"/>
              <w:widowControl w:val="0"/>
              <w:numPr>
                <w:ilvl w:val="0"/>
                <w:numId w:val="3"/>
              </w:numPr>
              <w:rPr>
                <w:rFonts w:ascii="Marianne" w:hAnsi="Marianne"/>
                <w:sz w:val="20"/>
                <w:szCs w:val="20"/>
              </w:rPr>
            </w:pPr>
            <w:r>
              <w:rPr>
                <w:rFonts w:ascii="Marianne" w:hAnsi="Marianne"/>
                <w:sz w:val="20"/>
                <w:szCs w:val="20"/>
              </w:rPr>
              <w:t>Pantalon de pluie motocycliste-unisexe</w:t>
            </w:r>
          </w:p>
          <w:p w14:paraId="4EE4ED5B" w14:textId="77777777" w:rsidR="0037361E" w:rsidRDefault="0037361E">
            <w:pPr>
              <w:pStyle w:val="Standard"/>
              <w:widowControl w:val="0"/>
              <w:rPr>
                <w:rFonts w:ascii="Marianne" w:hAnsi="Marianne"/>
                <w:sz w:val="20"/>
                <w:szCs w:val="20"/>
              </w:rPr>
            </w:pPr>
          </w:p>
          <w:p w14:paraId="3F7294C7" w14:textId="77777777" w:rsidR="0037361E" w:rsidRDefault="00035BEF">
            <w:pPr>
              <w:pStyle w:val="Standard"/>
              <w:widowControl w:val="0"/>
              <w:rPr>
                <w:rFonts w:ascii="Marianne" w:hAnsi="Marianne"/>
                <w:sz w:val="20"/>
                <w:szCs w:val="20"/>
              </w:rPr>
            </w:pPr>
            <w:r>
              <w:rPr>
                <w:rFonts w:ascii="Marianne" w:hAnsi="Marianne"/>
                <w:sz w:val="20"/>
                <w:szCs w:val="20"/>
              </w:rPr>
              <w:t>Le candidat est tenu de ne pas modifier cette annexe et de sélectionner uniquement les valeurs proposées dans les listes déroulantes pour les cases disposant d’une liste de choix multiples.</w:t>
            </w:r>
          </w:p>
          <w:p w14:paraId="29C2632C" w14:textId="77777777" w:rsidR="0037361E" w:rsidRDefault="0037361E">
            <w:pPr>
              <w:pStyle w:val="Standard"/>
              <w:widowControl w:val="0"/>
              <w:rPr>
                <w:rFonts w:ascii="Marianne" w:hAnsi="Marianne"/>
                <w:sz w:val="20"/>
                <w:szCs w:val="20"/>
              </w:rPr>
            </w:pPr>
          </w:p>
          <w:p w14:paraId="21635066" w14:textId="77777777" w:rsidR="0037361E" w:rsidRDefault="0037361E">
            <w:pPr>
              <w:pStyle w:val="Standard"/>
              <w:widowControl w:val="0"/>
              <w:rPr>
                <w:rFonts w:ascii="Marianne" w:hAnsi="Marianne" w:cs="Calibri"/>
                <w:sz w:val="20"/>
                <w:szCs w:val="20"/>
              </w:rPr>
            </w:pPr>
          </w:p>
          <w:p w14:paraId="7A10227B" w14:textId="77777777" w:rsidR="0037361E" w:rsidRDefault="00035BEF">
            <w:pPr>
              <w:pStyle w:val="Standard"/>
              <w:widowControl w:val="0"/>
              <w:rPr>
                <w:rFonts w:ascii="Marianne" w:hAnsi="Marianne"/>
                <w:sz w:val="20"/>
                <w:szCs w:val="20"/>
              </w:rPr>
            </w:pPr>
            <w:r>
              <w:rPr>
                <w:rFonts w:ascii="Marianne" w:hAnsi="Marianne"/>
                <w:sz w:val="20"/>
                <w:szCs w:val="20"/>
              </w:rPr>
              <w:t>NB.</w:t>
            </w:r>
            <w:r>
              <w:rPr>
                <w:rFonts w:ascii="Marianne" w:hAnsi="Marianne" w:cs="Calibri"/>
                <w:sz w:val="20"/>
                <w:szCs w:val="20"/>
              </w:rPr>
              <w:t> </w:t>
            </w:r>
            <w:r>
              <w:rPr>
                <w:rFonts w:ascii="Marianne" w:hAnsi="Marianne"/>
                <w:sz w:val="20"/>
                <w:szCs w:val="20"/>
              </w:rPr>
              <w:t>:</w:t>
            </w:r>
          </w:p>
          <w:p w14:paraId="5807C92F" w14:textId="77777777" w:rsidR="0037361E" w:rsidRDefault="00035BEF">
            <w:pPr>
              <w:pStyle w:val="Standard"/>
              <w:widowControl w:val="0"/>
              <w:numPr>
                <w:ilvl w:val="0"/>
                <w:numId w:val="4"/>
              </w:numPr>
              <w:rPr>
                <w:rFonts w:ascii="Marianne" w:hAnsi="Marianne"/>
                <w:sz w:val="20"/>
                <w:szCs w:val="20"/>
              </w:rPr>
            </w:pPr>
            <w:r>
              <w:rPr>
                <w:rFonts w:ascii="Marianne" w:hAnsi="Marianne"/>
                <w:sz w:val="20"/>
                <w:szCs w:val="20"/>
              </w:rPr>
              <w:t>Si le candidat ne complète pas un ou plusieurs champs obligatoires, le calcul le plus pénalisant sera retenu par l’acheteur lors de l’analyse.</w:t>
            </w:r>
          </w:p>
          <w:p w14:paraId="3DBDFDB2" w14:textId="77777777" w:rsidR="0037361E" w:rsidRDefault="00035BEF">
            <w:pPr>
              <w:pStyle w:val="Standard"/>
              <w:widowControl w:val="0"/>
              <w:numPr>
                <w:ilvl w:val="0"/>
                <w:numId w:val="4"/>
              </w:numPr>
              <w:rPr>
                <w:rFonts w:ascii="Marianne" w:hAnsi="Marianne"/>
                <w:sz w:val="20"/>
                <w:szCs w:val="20"/>
              </w:rPr>
            </w:pPr>
            <w:r>
              <w:rPr>
                <w:rFonts w:ascii="Marianne" w:hAnsi="Marianne"/>
                <w:sz w:val="20"/>
                <w:szCs w:val="20"/>
              </w:rPr>
              <w:t>Si le candidat ne complète pas un ou plusieurs champs facultatifs aucun impact sur la note globale d’évaluation d’empreinte écologique ne sera enregistré.</w:t>
            </w:r>
          </w:p>
          <w:p w14:paraId="3CBA658A" w14:textId="77777777" w:rsidR="0037361E" w:rsidRDefault="0037361E">
            <w:pPr>
              <w:jc w:val="both"/>
            </w:pPr>
          </w:p>
        </w:tc>
      </w:tr>
    </w:tbl>
    <w:p w14:paraId="143252B4" w14:textId="77777777" w:rsidR="0037361E" w:rsidRDefault="0037361E" w:rsidP="00A8023C">
      <w:pPr>
        <w:pStyle w:val="Standard"/>
      </w:pPr>
    </w:p>
    <w:p w14:paraId="699B8626" w14:textId="77777777" w:rsidR="0037361E" w:rsidRDefault="0037361E" w:rsidP="00A8023C">
      <w:pPr>
        <w:pStyle w:val="Standard"/>
        <w:rPr>
          <w:b/>
        </w:rPr>
      </w:pPr>
    </w:p>
    <w:tbl>
      <w:tblPr>
        <w:tblW w:w="14739" w:type="dxa"/>
        <w:tblInd w:w="58" w:type="dxa"/>
        <w:tblLayout w:type="fixed"/>
        <w:tblCellMar>
          <w:top w:w="55" w:type="dxa"/>
          <w:left w:w="55" w:type="dxa"/>
          <w:bottom w:w="55" w:type="dxa"/>
          <w:right w:w="55" w:type="dxa"/>
        </w:tblCellMar>
        <w:tblLook w:val="04A0" w:firstRow="1" w:lastRow="0" w:firstColumn="1" w:lastColumn="0" w:noHBand="0" w:noVBand="1"/>
      </w:tblPr>
      <w:tblGrid>
        <w:gridCol w:w="14739"/>
      </w:tblGrid>
      <w:tr w:rsidR="0037361E" w14:paraId="2450F4CD" w14:textId="77777777">
        <w:tc>
          <w:tcPr>
            <w:tcW w:w="14739" w:type="dxa"/>
            <w:tcBorders>
              <w:top w:val="single" w:sz="2" w:space="0" w:color="000000"/>
              <w:left w:val="single" w:sz="2" w:space="0" w:color="000000"/>
              <w:bottom w:val="single" w:sz="2" w:space="0" w:color="000000"/>
              <w:right w:val="single" w:sz="2" w:space="0" w:color="000000"/>
            </w:tcBorders>
          </w:tcPr>
          <w:p w14:paraId="0E7659F1" w14:textId="77777777" w:rsidR="0037361E" w:rsidRDefault="00035BEF">
            <w:pPr>
              <w:pStyle w:val="Contenudetableau"/>
              <w:widowControl w:val="0"/>
              <w:rPr>
                <w:sz w:val="20"/>
                <w:lang w:bidi="fa-IR"/>
              </w:rPr>
            </w:pPr>
            <w:r>
              <w:rPr>
                <w:sz w:val="20"/>
                <w:lang w:bidi="fa-IR"/>
              </w:rPr>
              <w:t>Réponse du candidat</w:t>
            </w:r>
            <w:r>
              <w:rPr>
                <w:rFonts w:ascii="Calibri" w:hAnsi="Calibri" w:cs="Calibri"/>
                <w:sz w:val="20"/>
                <w:lang w:bidi="fa-IR"/>
              </w:rPr>
              <w:t> </w:t>
            </w:r>
            <w:r>
              <w:rPr>
                <w:sz w:val="20"/>
                <w:lang w:bidi="fa-IR"/>
              </w:rPr>
              <w:t>:</w:t>
            </w:r>
          </w:p>
          <w:p w14:paraId="6D6528DF" w14:textId="77777777" w:rsidR="0037361E" w:rsidRDefault="0037361E">
            <w:pPr>
              <w:pStyle w:val="Contenudetableau"/>
              <w:widowControl w:val="0"/>
              <w:rPr>
                <w:b w:val="0"/>
                <w:bCs w:val="0"/>
                <w:sz w:val="20"/>
                <w:lang w:bidi="fa-IR"/>
              </w:rPr>
            </w:pPr>
          </w:p>
          <w:p w14:paraId="5CDDE74D" w14:textId="170A7D3A" w:rsidR="0037361E" w:rsidRDefault="00035BEF">
            <w:pPr>
              <w:pStyle w:val="Contenudetableau"/>
              <w:widowControl w:val="0"/>
              <w:rPr>
                <w:b w:val="0"/>
                <w:bCs w:val="0"/>
                <w:sz w:val="20"/>
                <w:lang w:bidi="fa-IR"/>
              </w:rPr>
            </w:pPr>
            <w:r>
              <w:rPr>
                <w:b w:val="0"/>
                <w:bCs w:val="0"/>
                <w:sz w:val="20"/>
                <w:lang w:bidi="fa-IR"/>
              </w:rPr>
              <w:t xml:space="preserve">Cf : </w:t>
            </w:r>
            <w:r w:rsidR="0073761D" w:rsidRPr="00A172C9">
              <w:rPr>
                <w:b w:val="0"/>
                <w:bCs w:val="0"/>
                <w:sz w:val="20"/>
                <w:lang w:bidi="fa-IR"/>
              </w:rPr>
              <w:t>«</w:t>
            </w:r>
            <w:r w:rsidR="0073761D" w:rsidRPr="00A172C9">
              <w:rPr>
                <w:rFonts w:ascii="Calibri" w:hAnsi="Calibri" w:cs="Calibri"/>
                <w:b w:val="0"/>
                <w:bCs w:val="0"/>
                <w:sz w:val="20"/>
                <w:lang w:bidi="fa-IR"/>
              </w:rPr>
              <w:t> </w:t>
            </w:r>
            <w:r w:rsidR="0073761D" w:rsidRPr="00A172C9">
              <w:rPr>
                <w:rFonts w:cs="Calibri"/>
                <w:b w:val="0"/>
                <w:bCs w:val="0"/>
                <w:sz w:val="20"/>
              </w:rPr>
              <w:t xml:space="preserve">2025-16_CRT_Lot </w:t>
            </w:r>
            <w:r w:rsidR="00A8590E" w:rsidRPr="00A172C9">
              <w:rPr>
                <w:rFonts w:cs="Calibri"/>
                <w:b w:val="0"/>
                <w:bCs w:val="0"/>
                <w:sz w:val="20"/>
              </w:rPr>
              <w:t>2</w:t>
            </w:r>
            <w:r w:rsidR="008B18AE" w:rsidRPr="00A172C9">
              <w:rPr>
                <w:rFonts w:cs="Calibri"/>
                <w:b w:val="0"/>
                <w:bCs w:val="0"/>
                <w:sz w:val="20"/>
              </w:rPr>
              <w:t>_A3</w:t>
            </w:r>
            <w:r w:rsidR="0073761D" w:rsidRPr="00A172C9">
              <w:rPr>
                <w:rFonts w:cs="Calibri"/>
                <w:b w:val="0"/>
                <w:bCs w:val="0"/>
                <w:sz w:val="20"/>
              </w:rPr>
              <w:t>_Ecobalyse</w:t>
            </w:r>
            <w:r w:rsidR="0073761D" w:rsidRPr="0073761D">
              <w:rPr>
                <w:rFonts w:ascii="Calibri" w:hAnsi="Calibri" w:cs="Calibri"/>
                <w:b w:val="0"/>
                <w:bCs w:val="0"/>
                <w:sz w:val="20"/>
              </w:rPr>
              <w:t> </w:t>
            </w:r>
            <w:r w:rsidR="0073761D" w:rsidRPr="0073761D">
              <w:rPr>
                <w:rFonts w:cs="Marianne"/>
                <w:b w:val="0"/>
                <w:bCs w:val="0"/>
                <w:sz w:val="20"/>
              </w:rPr>
              <w:t>»</w:t>
            </w:r>
          </w:p>
          <w:p w14:paraId="47FF4B37" w14:textId="77777777" w:rsidR="0037361E" w:rsidRDefault="0037361E">
            <w:pPr>
              <w:pStyle w:val="Contenudetableau"/>
              <w:widowControl w:val="0"/>
              <w:rPr>
                <w:b w:val="0"/>
                <w:bCs w:val="0"/>
                <w:sz w:val="20"/>
                <w:lang w:bidi="fa-IR"/>
              </w:rPr>
            </w:pPr>
          </w:p>
          <w:p w14:paraId="27F55972" w14:textId="77777777" w:rsidR="0037361E" w:rsidRDefault="0037361E">
            <w:pPr>
              <w:pStyle w:val="Contenudetableau"/>
              <w:widowControl w:val="0"/>
              <w:rPr>
                <w:b w:val="0"/>
                <w:bCs w:val="0"/>
                <w:sz w:val="20"/>
                <w:lang w:bidi="fa-IR"/>
              </w:rPr>
            </w:pPr>
          </w:p>
          <w:p w14:paraId="0A752370" w14:textId="77777777" w:rsidR="0037361E" w:rsidRDefault="0037361E">
            <w:pPr>
              <w:pStyle w:val="Contenudetableau"/>
              <w:widowControl w:val="0"/>
              <w:rPr>
                <w:b w:val="0"/>
                <w:bCs w:val="0"/>
                <w:sz w:val="20"/>
                <w:lang w:bidi="fa-IR"/>
              </w:rPr>
            </w:pPr>
          </w:p>
          <w:p w14:paraId="4ADD3BEE" w14:textId="77777777" w:rsidR="0037361E" w:rsidRDefault="0037361E">
            <w:pPr>
              <w:pStyle w:val="Contenudetableau"/>
              <w:widowControl w:val="0"/>
              <w:rPr>
                <w:b w:val="0"/>
                <w:bCs w:val="0"/>
                <w:sz w:val="20"/>
                <w:lang w:bidi="fa-IR"/>
              </w:rPr>
            </w:pPr>
            <w:bookmarkStart w:id="109" w:name="_Hlk199855677_Copie_1"/>
            <w:bookmarkStart w:id="110" w:name="_Hlk201584536_Copie_1"/>
            <w:bookmarkEnd w:id="109"/>
            <w:bookmarkEnd w:id="110"/>
          </w:p>
        </w:tc>
      </w:tr>
    </w:tbl>
    <w:p w14:paraId="50CC200F" w14:textId="77777777" w:rsidR="0037361E" w:rsidRDefault="0037361E" w:rsidP="00A8023C">
      <w:pPr>
        <w:pStyle w:val="Standard"/>
      </w:pPr>
    </w:p>
    <w:p w14:paraId="41F6B325" w14:textId="77777777" w:rsidR="0037361E" w:rsidRDefault="00035BEF" w:rsidP="00A8023C">
      <w:pPr>
        <w:pStyle w:val="Standard"/>
      </w:pPr>
      <w:r>
        <w:br w:type="page"/>
      </w:r>
    </w:p>
    <w:p w14:paraId="24FFBEF1" w14:textId="77777777" w:rsidR="0037361E" w:rsidRDefault="00035BEF">
      <w:pPr>
        <w:pStyle w:val="Titre1"/>
        <w:tabs>
          <w:tab w:val="left" w:pos="0"/>
        </w:tabs>
        <w:ind w:left="284" w:hanging="284"/>
      </w:pPr>
      <w:bookmarkStart w:id="111" w:name="_Toc216707777"/>
      <w:bookmarkStart w:id="112" w:name="_Toc216802646"/>
      <w:bookmarkStart w:id="113" w:name="_Toc216859056"/>
      <w:bookmarkStart w:id="114" w:name="_Toc216883841"/>
      <w:r>
        <w:lastRenderedPageBreak/>
        <w:t>Traçabilité sociale des chaînes d’approvisionnement</w:t>
      </w:r>
      <w:bookmarkEnd w:id="111"/>
      <w:bookmarkEnd w:id="112"/>
      <w:bookmarkEnd w:id="113"/>
      <w:bookmarkEnd w:id="114"/>
      <w:r>
        <w:t xml:space="preserve"> </w:t>
      </w:r>
    </w:p>
    <w:p w14:paraId="024CF96C" w14:textId="77777777" w:rsidR="0037361E" w:rsidRDefault="0037361E">
      <w:pPr>
        <w:pStyle w:val="Titre1"/>
        <w:numPr>
          <w:ilvl w:val="0"/>
          <w:numId w:val="0"/>
        </w:numPr>
        <w:tabs>
          <w:tab w:val="left" w:pos="0"/>
        </w:tabs>
      </w:pPr>
    </w:p>
    <w:p w14:paraId="5E095DDA" w14:textId="6EE9BF66" w:rsidR="0037361E" w:rsidRDefault="00035BEF">
      <w:pPr>
        <w:pStyle w:val="NormalWeb"/>
        <w:spacing w:after="0"/>
        <w:rPr>
          <w:szCs w:val="20"/>
        </w:rPr>
      </w:pPr>
      <w:r>
        <w:rPr>
          <w:szCs w:val="20"/>
        </w:rPr>
        <w:t>Les engagements du soumissionnaire en matière de traçabilité sociale des chaînes d’approvisionnement sont attestés par le renseignement de l’</w:t>
      </w:r>
      <w:r>
        <w:rPr>
          <w:i/>
          <w:iCs/>
          <w:szCs w:val="20"/>
        </w:rPr>
        <w:t>annexe 1 –</w:t>
      </w:r>
      <w:r w:rsidR="00D30E8C">
        <w:rPr>
          <w:i/>
          <w:iCs/>
          <w:szCs w:val="20"/>
        </w:rPr>
        <w:t xml:space="preserve">questionnaire </w:t>
      </w:r>
      <w:r>
        <w:rPr>
          <w:i/>
          <w:iCs/>
          <w:szCs w:val="20"/>
        </w:rPr>
        <w:t>sur la traçabilité sociale des chaînes d’approvisionnement.</w:t>
      </w:r>
    </w:p>
    <w:p w14:paraId="28626830" w14:textId="77777777" w:rsidR="0037361E" w:rsidRDefault="00035BEF">
      <w:pPr>
        <w:pStyle w:val="NormalWeb"/>
        <w:spacing w:after="0"/>
        <w:rPr>
          <w:szCs w:val="20"/>
        </w:rPr>
      </w:pPr>
      <w:r>
        <w:rPr>
          <w:szCs w:val="20"/>
        </w:rPr>
        <w:t>Il est nécessaire que le candidat remplisse autant de tableau sur le modèle annexé que d’effets proposés (si plusieurs effets suivent une même chaîne d’approvisionnement le titulaire peut remplir un unique tableau pour ces effets).</w:t>
      </w:r>
    </w:p>
    <w:p w14:paraId="6243CACF" w14:textId="77777777" w:rsidR="0037361E" w:rsidRDefault="00035BEF">
      <w:pPr>
        <w:ind w:right="57"/>
        <w:jc w:val="both"/>
        <w:rPr>
          <w:color w:val="000000"/>
        </w:rPr>
      </w:pPr>
      <w:r>
        <w:rPr>
          <w:color w:val="000000"/>
        </w:rPr>
        <w:t>Les éléments de réponse apportés doivent être clairs, fiables, transparents et documentés.</w:t>
      </w:r>
    </w:p>
    <w:p w14:paraId="5DC84B14" w14:textId="77777777" w:rsidR="0037361E" w:rsidRDefault="0037361E">
      <w:pPr>
        <w:ind w:right="57"/>
        <w:jc w:val="both"/>
        <w:rPr>
          <w:color w:val="000000"/>
        </w:rPr>
      </w:pPr>
    </w:p>
    <w:p w14:paraId="67F51CF9" w14:textId="77777777" w:rsidR="0037361E" w:rsidRDefault="00035BEF">
      <w:pPr>
        <w:ind w:right="57"/>
        <w:jc w:val="both"/>
        <w:rPr>
          <w:color w:val="000000"/>
        </w:rPr>
      </w:pPr>
      <w:r>
        <w:rPr>
          <w:color w:val="000000"/>
        </w:rPr>
        <w:t xml:space="preserve">L'attention des soumissionnaires est attirée sur le </w:t>
      </w:r>
      <w:r>
        <w:rPr>
          <w:b/>
          <w:color w:val="000000"/>
        </w:rPr>
        <w:t xml:space="preserve">caractère informatif des réponses </w:t>
      </w:r>
      <w:r>
        <w:rPr>
          <w:color w:val="000000"/>
        </w:rPr>
        <w:t>mentionnées dans ce document. Quand l’information n’est pas disponible, le soumissionnaire indique «</w:t>
      </w:r>
      <w:r>
        <w:rPr>
          <w:rFonts w:ascii="Calibri" w:hAnsi="Calibri" w:cs="Calibri"/>
          <w:color w:val="000000"/>
        </w:rPr>
        <w:t> </w:t>
      </w:r>
      <w:r>
        <w:rPr>
          <w:color w:val="000000"/>
        </w:rPr>
        <w:t>non-ma</w:t>
      </w:r>
      <w:r>
        <w:rPr>
          <w:rFonts w:cs="Marianne"/>
          <w:color w:val="000000"/>
        </w:rPr>
        <w:t>î</w:t>
      </w:r>
      <w:r>
        <w:rPr>
          <w:color w:val="000000"/>
        </w:rPr>
        <w:t>tris</w:t>
      </w:r>
      <w:r>
        <w:rPr>
          <w:rFonts w:cs="Marianne"/>
          <w:color w:val="000000"/>
        </w:rPr>
        <w:t>é</w:t>
      </w:r>
      <w:r>
        <w:rPr>
          <w:rFonts w:ascii="Calibri" w:hAnsi="Calibri" w:cs="Calibri"/>
          <w:color w:val="000000"/>
        </w:rPr>
        <w:t> </w:t>
      </w:r>
      <w:r>
        <w:rPr>
          <w:rFonts w:cs="Marianne"/>
          <w:color w:val="000000"/>
        </w:rPr>
        <w:t>»</w:t>
      </w:r>
      <w:r>
        <w:rPr>
          <w:color w:val="000000"/>
        </w:rPr>
        <w:t xml:space="preserve"> </w:t>
      </w:r>
      <w:r>
        <w:rPr>
          <w:rFonts w:cs="Marianne"/>
          <w:color w:val="000000"/>
        </w:rPr>
        <w:t>à</w:t>
      </w:r>
      <w:r>
        <w:rPr>
          <w:color w:val="000000"/>
        </w:rPr>
        <w:t xml:space="preserve"> la question concern</w:t>
      </w:r>
      <w:r>
        <w:rPr>
          <w:rFonts w:cs="Marianne"/>
          <w:color w:val="000000"/>
        </w:rPr>
        <w:t>é</w:t>
      </w:r>
      <w:r>
        <w:rPr>
          <w:color w:val="000000"/>
        </w:rPr>
        <w:t>e.</w:t>
      </w:r>
    </w:p>
    <w:p w14:paraId="41656D13" w14:textId="77777777" w:rsidR="0037361E" w:rsidRDefault="0037361E">
      <w:pPr>
        <w:ind w:right="57"/>
        <w:jc w:val="both"/>
        <w:rPr>
          <w:color w:val="000000"/>
        </w:rPr>
      </w:pPr>
    </w:p>
    <w:p w14:paraId="6B164BF7" w14:textId="77777777" w:rsidR="0037361E" w:rsidRDefault="00035BEF">
      <w:pPr>
        <w:ind w:right="57"/>
        <w:jc w:val="both"/>
        <w:rPr>
          <w:color w:val="000000"/>
        </w:rPr>
      </w:pPr>
      <w:r>
        <w:rPr>
          <w:color w:val="000000"/>
        </w:rPr>
        <w:t>Exemples de moyens de preuve / documentation (liste non exhaustive) :</w:t>
      </w:r>
    </w:p>
    <w:p w14:paraId="516D294E" w14:textId="77777777" w:rsidR="0037361E" w:rsidRDefault="00035BEF">
      <w:pPr>
        <w:widowControl/>
        <w:numPr>
          <w:ilvl w:val="0"/>
          <w:numId w:val="5"/>
        </w:numPr>
        <w:suppressAutoHyphens w:val="0"/>
        <w:spacing w:before="60" w:after="60"/>
        <w:ind w:right="57"/>
        <w:jc w:val="both"/>
        <w:textAlignment w:val="auto"/>
        <w:rPr>
          <w:color w:val="000000"/>
        </w:rPr>
      </w:pPr>
      <w:r>
        <w:rPr>
          <w:color w:val="000000"/>
        </w:rPr>
        <w:t>Pour les soumissionnaires soumis à la loi sur le devoir de vigilance des sociétés mères et des entreprises donneuses d’ordre</w:t>
      </w:r>
      <w:r>
        <w:rPr>
          <w:rFonts w:ascii="Calibri" w:hAnsi="Calibri" w:cs="Calibri"/>
          <w:color w:val="000000"/>
        </w:rPr>
        <w:t> </w:t>
      </w:r>
      <w:r>
        <w:rPr>
          <w:color w:val="000000"/>
        </w:rPr>
        <w:t xml:space="preserve">: plan de vigilance et rapport de suivi dans sa mise en </w:t>
      </w:r>
      <w:r>
        <w:rPr>
          <w:rFonts w:cs="Marianne"/>
          <w:color w:val="000000"/>
        </w:rPr>
        <w:t>œ</w:t>
      </w:r>
      <w:r>
        <w:rPr>
          <w:color w:val="000000"/>
        </w:rPr>
        <w:t>uvre</w:t>
      </w:r>
      <w:r>
        <w:rPr>
          <w:rStyle w:val="Appelnotedebasdep"/>
          <w:color w:val="000000"/>
        </w:rPr>
        <w:footnoteReference w:id="1"/>
      </w:r>
      <w:r>
        <w:rPr>
          <w:color w:val="000000"/>
        </w:rPr>
        <w:t>.</w:t>
      </w:r>
    </w:p>
    <w:p w14:paraId="63D688CC" w14:textId="77777777" w:rsidR="0037361E" w:rsidRDefault="00035BEF">
      <w:pPr>
        <w:widowControl/>
        <w:numPr>
          <w:ilvl w:val="0"/>
          <w:numId w:val="5"/>
        </w:numPr>
        <w:suppressAutoHyphens w:val="0"/>
        <w:spacing w:before="60" w:after="60"/>
        <w:ind w:right="57"/>
        <w:jc w:val="both"/>
        <w:textAlignment w:val="auto"/>
        <w:rPr>
          <w:color w:val="000000"/>
        </w:rPr>
      </w:pPr>
      <w:r>
        <w:rPr>
          <w:color w:val="000000"/>
        </w:rPr>
        <w:t>Certifications (ex. : SA 8000), attestation d'organismes tierces indépendants, adhésion à des initiatives sectorielles multipartites.</w:t>
      </w:r>
    </w:p>
    <w:p w14:paraId="384AF6CA" w14:textId="77777777" w:rsidR="0037361E" w:rsidRDefault="00035BEF">
      <w:pPr>
        <w:widowControl/>
        <w:numPr>
          <w:ilvl w:val="0"/>
          <w:numId w:val="5"/>
        </w:numPr>
        <w:suppressAutoHyphens w:val="0"/>
        <w:spacing w:before="60" w:after="60"/>
        <w:ind w:right="57"/>
        <w:jc w:val="both"/>
        <w:textAlignment w:val="auto"/>
        <w:rPr>
          <w:color w:val="000000"/>
        </w:rPr>
      </w:pPr>
      <w:r>
        <w:rPr>
          <w:color w:val="000000"/>
        </w:rPr>
        <w:t xml:space="preserve">Rapport d'audit interne, déclaration des fabricants, codes de conduite etc. </w:t>
      </w:r>
    </w:p>
    <w:p w14:paraId="2EEA86D0" w14:textId="77777777" w:rsidR="0037361E" w:rsidRDefault="0037361E">
      <w:pPr>
        <w:widowControl/>
        <w:suppressAutoHyphens w:val="0"/>
        <w:spacing w:before="60" w:after="60"/>
        <w:ind w:left="360" w:right="57"/>
        <w:jc w:val="both"/>
        <w:textAlignment w:val="auto"/>
        <w:rPr>
          <w:color w:val="000000"/>
        </w:rPr>
      </w:pPr>
    </w:p>
    <w:p w14:paraId="7642B4D2" w14:textId="77777777" w:rsidR="0037361E" w:rsidRDefault="00035BEF">
      <w:pPr>
        <w:pStyle w:val="NormalWeb"/>
        <w:spacing w:after="0"/>
        <w:rPr>
          <w:szCs w:val="20"/>
        </w:rPr>
      </w:pPr>
      <w:r>
        <w:rPr>
          <w:color w:val="000000"/>
          <w:szCs w:val="20"/>
        </w:rPr>
        <w:t>Ces moyens de preuve doivent pouvoir attester de la conformité des conditions sociales de travail, tout au long de la chaîne de production, avec les conventions fondamentales de l'Organisation Internationale du Travail (OIT) relatives aux principes et droits fondamentaux au travail.</w:t>
      </w:r>
    </w:p>
    <w:p w14:paraId="781FE5A1" w14:textId="77777777" w:rsidR="0037361E" w:rsidRDefault="0037361E">
      <w:pPr>
        <w:pStyle w:val="Standard"/>
      </w:pPr>
    </w:p>
    <w:p w14:paraId="7AB94FBD" w14:textId="77777777" w:rsidR="0037361E" w:rsidRDefault="0037361E">
      <w:pPr>
        <w:pStyle w:val="Standard"/>
      </w:pPr>
    </w:p>
    <w:p w14:paraId="32350869" w14:textId="77777777" w:rsidR="0037361E" w:rsidRDefault="0037361E">
      <w:pPr>
        <w:pStyle w:val="Standard"/>
      </w:pPr>
    </w:p>
    <w:p w14:paraId="37907CA3" w14:textId="77777777" w:rsidR="0037361E" w:rsidRDefault="00035BEF">
      <w:pPr>
        <w:pStyle w:val="Standard"/>
        <w:jc w:val="center"/>
        <w:rPr>
          <w:rFonts w:ascii="Marianne" w:hAnsi="Marianne"/>
          <w:b/>
          <w:bCs/>
        </w:rPr>
      </w:pPr>
      <w:r>
        <w:rPr>
          <w:rFonts w:ascii="Marianne" w:hAnsi="Marianne"/>
          <w:b/>
          <w:bCs/>
        </w:rPr>
        <w:t>*    *</w:t>
      </w:r>
    </w:p>
    <w:p w14:paraId="3D0A408C" w14:textId="72430DF1" w:rsidR="0037361E" w:rsidRDefault="00035BEF">
      <w:pPr>
        <w:pStyle w:val="Standard"/>
        <w:jc w:val="center"/>
        <w:rPr>
          <w:rFonts w:ascii="Marianne" w:hAnsi="Marianne"/>
          <w:b/>
          <w:bCs/>
        </w:rPr>
      </w:pPr>
      <w:r>
        <w:rPr>
          <w:rFonts w:ascii="Marianne" w:hAnsi="Marianne"/>
          <w:b/>
          <w:bCs/>
        </w:rPr>
        <w:t>*</w:t>
      </w:r>
    </w:p>
    <w:p w14:paraId="117AB9AF" w14:textId="2C322E0A" w:rsidR="00C931EB" w:rsidRDefault="00C931EB">
      <w:pPr>
        <w:pStyle w:val="Standard"/>
        <w:jc w:val="center"/>
        <w:rPr>
          <w:rFonts w:ascii="Marianne" w:hAnsi="Marianne"/>
          <w:b/>
          <w:bCs/>
        </w:rPr>
      </w:pPr>
    </w:p>
    <w:p w14:paraId="1C1D09B4" w14:textId="210A1097" w:rsidR="00C931EB" w:rsidRDefault="00C931EB">
      <w:pPr>
        <w:pStyle w:val="Standard"/>
        <w:jc w:val="center"/>
        <w:rPr>
          <w:rFonts w:ascii="Marianne" w:hAnsi="Marianne"/>
          <w:b/>
          <w:bCs/>
        </w:rPr>
      </w:pPr>
    </w:p>
    <w:p w14:paraId="1A2B2E4D" w14:textId="059BF15B" w:rsidR="00C931EB" w:rsidRDefault="00C931EB">
      <w:pPr>
        <w:pStyle w:val="Standard"/>
        <w:jc w:val="center"/>
        <w:rPr>
          <w:rFonts w:ascii="Marianne" w:hAnsi="Marianne"/>
          <w:b/>
          <w:bCs/>
        </w:rPr>
      </w:pPr>
    </w:p>
    <w:p w14:paraId="4A86D812" w14:textId="321C043B" w:rsidR="00C931EB" w:rsidRDefault="00C931EB">
      <w:pPr>
        <w:pStyle w:val="Standard"/>
        <w:jc w:val="center"/>
        <w:rPr>
          <w:rFonts w:ascii="Marianne" w:hAnsi="Marianne"/>
          <w:b/>
          <w:bCs/>
        </w:rPr>
      </w:pPr>
    </w:p>
    <w:p w14:paraId="77DB0F2A" w14:textId="055F50EC" w:rsidR="00C931EB" w:rsidRDefault="00C931EB">
      <w:pPr>
        <w:pStyle w:val="Standard"/>
        <w:jc w:val="center"/>
        <w:rPr>
          <w:rFonts w:ascii="Marianne" w:hAnsi="Marianne"/>
          <w:b/>
          <w:bCs/>
        </w:rPr>
      </w:pPr>
    </w:p>
    <w:p w14:paraId="34B02C27" w14:textId="4097CF42" w:rsidR="00794D1B" w:rsidRDefault="00794D1B">
      <w:pPr>
        <w:pStyle w:val="Standard"/>
        <w:jc w:val="center"/>
        <w:rPr>
          <w:rFonts w:ascii="Marianne" w:hAnsi="Marianne"/>
          <w:b/>
          <w:bCs/>
        </w:rPr>
      </w:pPr>
    </w:p>
    <w:p w14:paraId="1AF6F9CF" w14:textId="77777777" w:rsidR="00794D1B" w:rsidRDefault="00794D1B">
      <w:pPr>
        <w:pStyle w:val="Standard"/>
        <w:jc w:val="center"/>
        <w:rPr>
          <w:rFonts w:ascii="Marianne" w:hAnsi="Marianne"/>
          <w:b/>
          <w:bCs/>
        </w:rPr>
      </w:pPr>
    </w:p>
    <w:p w14:paraId="557F792A" w14:textId="16581A06" w:rsidR="00C931EB" w:rsidRPr="00A8023C" w:rsidRDefault="00C931EB" w:rsidP="00A8023C">
      <w:pPr>
        <w:pStyle w:val="Standard"/>
      </w:pPr>
    </w:p>
    <w:p w14:paraId="6094EC50" w14:textId="5B5A7862" w:rsidR="00474644" w:rsidRPr="0028044A" w:rsidRDefault="00474644" w:rsidP="00474644">
      <w:pPr>
        <w:pStyle w:val="Titre1"/>
        <w:numPr>
          <w:ilvl w:val="0"/>
          <w:numId w:val="0"/>
        </w:numPr>
      </w:pPr>
      <w:bookmarkStart w:id="117" w:name="_Ref216270072"/>
      <w:bookmarkStart w:id="118" w:name="_Toc216452844"/>
      <w:bookmarkStart w:id="119" w:name="_Toc216802647"/>
      <w:bookmarkStart w:id="120" w:name="_Toc216859057"/>
      <w:bookmarkStart w:id="121" w:name="_Toc216883842"/>
      <w:r w:rsidRPr="0028044A">
        <w:lastRenderedPageBreak/>
        <w:t>Annexe 1–</w:t>
      </w:r>
      <w:r w:rsidR="00D30E8C">
        <w:t xml:space="preserve">Questionnaire </w:t>
      </w:r>
      <w:r w:rsidRPr="0028044A">
        <w:t>sur la traçabilité sociale des chaînes d’approvisionnement du lot n</w:t>
      </w:r>
      <w:r w:rsidRPr="0028044A">
        <w:rPr>
          <w:vertAlign w:val="superscript"/>
        </w:rPr>
        <w:t>o</w:t>
      </w:r>
      <w:r w:rsidRPr="0028044A">
        <w:t xml:space="preserve"> </w:t>
      </w:r>
      <w:bookmarkEnd w:id="117"/>
      <w:r w:rsidRPr="0028044A">
        <w:t>2</w:t>
      </w:r>
      <w:bookmarkEnd w:id="118"/>
      <w:bookmarkEnd w:id="119"/>
      <w:bookmarkEnd w:id="120"/>
      <w:bookmarkEnd w:id="121"/>
    </w:p>
    <w:p w14:paraId="4C3A9A2B" w14:textId="77777777" w:rsidR="00474644" w:rsidRDefault="00474644" w:rsidP="00474644">
      <w:pPr>
        <w:rPr>
          <w:b/>
          <w:bCs/>
          <w:color w:val="000000"/>
          <w:u w:val="single"/>
        </w:rPr>
      </w:pPr>
    </w:p>
    <w:tbl>
      <w:tblPr>
        <w:tblW w:w="10417" w:type="dxa"/>
        <w:tblInd w:w="2346" w:type="dxa"/>
        <w:tblLayout w:type="fixed"/>
        <w:tblLook w:val="0000" w:firstRow="0" w:lastRow="0" w:firstColumn="0" w:lastColumn="0" w:noHBand="0" w:noVBand="0"/>
      </w:tblPr>
      <w:tblGrid>
        <w:gridCol w:w="5098"/>
        <w:gridCol w:w="5319"/>
      </w:tblGrid>
      <w:tr w:rsidR="00474644" w:rsidRPr="0028044A" w14:paraId="3E65F5EE" w14:textId="77777777" w:rsidTr="009771BF">
        <w:trPr>
          <w:trHeight w:val="1230"/>
        </w:trPr>
        <w:tc>
          <w:tcPr>
            <w:tcW w:w="5098" w:type="dxa"/>
            <w:tcBorders>
              <w:top w:val="single" w:sz="4" w:space="0" w:color="1A2656"/>
              <w:left w:val="single" w:sz="4" w:space="0" w:color="1A2656"/>
              <w:bottom w:val="single" w:sz="4" w:space="0" w:color="1A2656"/>
            </w:tcBorders>
            <w:shd w:val="clear" w:color="auto" w:fill="1A2656"/>
          </w:tcPr>
          <w:p w14:paraId="7F394D0B" w14:textId="77777777" w:rsidR="00474644" w:rsidRPr="0028044A" w:rsidRDefault="00474644" w:rsidP="009771BF">
            <w:pPr>
              <w:pStyle w:val="Sansinterligne"/>
              <w:rPr>
                <w:rFonts w:ascii="Marianne" w:hAnsi="Marianne"/>
                <w:sz w:val="20"/>
                <w:szCs w:val="20"/>
              </w:rPr>
            </w:pPr>
            <w:r w:rsidRPr="0028044A">
              <w:rPr>
                <w:rFonts w:ascii="Marianne" w:hAnsi="Marianne"/>
                <w:b/>
                <w:bCs/>
                <w:color w:val="FFFFFF"/>
                <w:sz w:val="20"/>
                <w:szCs w:val="20"/>
              </w:rPr>
              <w:t>Raison sociale du soumissionnaire</w:t>
            </w:r>
            <w:r w:rsidRPr="0028044A">
              <w:rPr>
                <w:rFonts w:cs="Calibri"/>
                <w:b/>
                <w:bCs/>
                <w:color w:val="FFFFFF"/>
                <w:sz w:val="20"/>
                <w:szCs w:val="20"/>
              </w:rPr>
              <w:t> </w:t>
            </w:r>
            <w:r w:rsidRPr="0028044A">
              <w:rPr>
                <w:rFonts w:ascii="Marianne" w:hAnsi="Marianne"/>
                <w:b/>
                <w:bCs/>
                <w:color w:val="FFFFFF"/>
                <w:sz w:val="20"/>
                <w:szCs w:val="20"/>
              </w:rPr>
              <w:t>:</w:t>
            </w:r>
          </w:p>
        </w:tc>
        <w:tc>
          <w:tcPr>
            <w:tcW w:w="5319" w:type="dxa"/>
            <w:tcBorders>
              <w:top w:val="single" w:sz="4" w:space="0" w:color="1A2656"/>
              <w:bottom w:val="single" w:sz="4" w:space="0" w:color="1A2656"/>
              <w:right w:val="single" w:sz="4" w:space="0" w:color="1A2656"/>
            </w:tcBorders>
            <w:shd w:val="clear" w:color="auto" w:fill="C1CAEC"/>
          </w:tcPr>
          <w:p w14:paraId="544D8EA3" w14:textId="77777777" w:rsidR="00474644" w:rsidRPr="0028044A" w:rsidRDefault="00474644" w:rsidP="009771BF">
            <w:pPr>
              <w:pStyle w:val="Sansinterligne"/>
              <w:rPr>
                <w:rFonts w:ascii="Marianne" w:hAnsi="Marianne"/>
                <w:b/>
                <w:bCs/>
                <w:color w:val="000000"/>
                <w:sz w:val="20"/>
                <w:szCs w:val="20"/>
              </w:rPr>
            </w:pPr>
          </w:p>
        </w:tc>
      </w:tr>
      <w:tr w:rsidR="00474644" w:rsidRPr="0028044A" w14:paraId="3EC5C691" w14:textId="77777777" w:rsidTr="009771BF">
        <w:trPr>
          <w:trHeight w:val="490"/>
        </w:trPr>
        <w:tc>
          <w:tcPr>
            <w:tcW w:w="10417" w:type="dxa"/>
            <w:gridSpan w:val="2"/>
            <w:tcBorders>
              <w:top w:val="single" w:sz="4" w:space="0" w:color="4761C7"/>
              <w:left w:val="single" w:sz="4" w:space="0" w:color="4761C7"/>
              <w:bottom w:val="single" w:sz="4" w:space="0" w:color="4761C7"/>
              <w:right w:val="single" w:sz="4" w:space="0" w:color="4761C7"/>
            </w:tcBorders>
            <w:shd w:val="clear" w:color="auto" w:fill="C1CAEC"/>
          </w:tcPr>
          <w:p w14:paraId="689888D2" w14:textId="77777777" w:rsidR="00474644" w:rsidRPr="0028044A" w:rsidRDefault="00474644" w:rsidP="009771BF">
            <w:pPr>
              <w:pStyle w:val="Sansinterligne"/>
              <w:rPr>
                <w:rFonts w:ascii="Marianne" w:hAnsi="Marianne"/>
                <w:sz w:val="20"/>
                <w:szCs w:val="20"/>
              </w:rPr>
            </w:pPr>
            <w:r w:rsidRPr="0028044A">
              <w:rPr>
                <w:rFonts w:ascii="Marianne" w:hAnsi="Marianne"/>
                <w:b/>
                <w:bCs/>
                <w:sz w:val="20"/>
                <w:szCs w:val="20"/>
              </w:rPr>
              <w:t xml:space="preserve">Fourniture d’habillement : préciser le(s) modèle(s) et </w:t>
            </w:r>
            <w:r w:rsidRPr="0028044A">
              <w:rPr>
                <w:rFonts w:ascii="Marianne" w:hAnsi="Marianne"/>
                <w:b/>
                <w:bCs/>
                <w:i/>
                <w:sz w:val="20"/>
                <w:szCs w:val="20"/>
              </w:rPr>
              <w:t>joindre un questionnaire distinct si des réponses différentes sont nécessaires selon les modèles</w:t>
            </w:r>
          </w:p>
        </w:tc>
      </w:tr>
    </w:tbl>
    <w:p w14:paraId="445F8031" w14:textId="77777777" w:rsidR="00474644" w:rsidRPr="0028044A" w:rsidRDefault="00474644" w:rsidP="00474644">
      <w:pPr>
        <w:rPr>
          <w:b/>
          <w:bCs/>
          <w:color w:val="000000"/>
          <w:u w:val="single"/>
        </w:rPr>
      </w:pPr>
    </w:p>
    <w:tbl>
      <w:tblPr>
        <w:tblW w:w="14475" w:type="dxa"/>
        <w:tblInd w:w="-5" w:type="dxa"/>
        <w:tblLayout w:type="fixed"/>
        <w:tblLook w:val="0000" w:firstRow="0" w:lastRow="0" w:firstColumn="0" w:lastColumn="0" w:noHBand="0" w:noVBand="0"/>
      </w:tblPr>
      <w:tblGrid>
        <w:gridCol w:w="7155"/>
        <w:gridCol w:w="2147"/>
        <w:gridCol w:w="3400"/>
        <w:gridCol w:w="1773"/>
      </w:tblGrid>
      <w:tr w:rsidR="00474644" w:rsidRPr="0028044A" w14:paraId="2222A7E8" w14:textId="77777777" w:rsidTr="009771BF">
        <w:trPr>
          <w:trHeight w:val="20"/>
        </w:trPr>
        <w:tc>
          <w:tcPr>
            <w:tcW w:w="14475" w:type="dxa"/>
            <w:gridSpan w:val="4"/>
            <w:tcBorders>
              <w:top w:val="single" w:sz="4" w:space="0" w:color="1A2656"/>
              <w:left w:val="single" w:sz="4" w:space="0" w:color="1A2656"/>
              <w:bottom w:val="single" w:sz="4" w:space="0" w:color="1A2656"/>
              <w:right w:val="single" w:sz="4" w:space="0" w:color="1A2656"/>
            </w:tcBorders>
            <w:shd w:val="clear" w:color="auto" w:fill="1A2656"/>
          </w:tcPr>
          <w:p w14:paraId="1EC5B7A3" w14:textId="77777777" w:rsidR="00474644" w:rsidRPr="0028044A" w:rsidRDefault="00474644" w:rsidP="009771BF">
            <w:pPr>
              <w:pStyle w:val="Sansinterligne"/>
              <w:jc w:val="center"/>
              <w:rPr>
                <w:rFonts w:ascii="Marianne" w:hAnsi="Marianne"/>
                <w:b/>
                <w:bCs/>
                <w:color w:val="FFFFFF" w:themeColor="background1"/>
                <w:sz w:val="20"/>
                <w:szCs w:val="20"/>
              </w:rPr>
            </w:pPr>
            <w:r w:rsidRPr="0028044A">
              <w:rPr>
                <w:rFonts w:ascii="Marianne" w:hAnsi="Marianne"/>
                <w:b/>
                <w:bCs/>
                <w:color w:val="FFFFFF" w:themeColor="background1"/>
                <w:sz w:val="20"/>
                <w:szCs w:val="20"/>
              </w:rPr>
              <w:t>Description de la chaîne de production et d'approvisionnement</w:t>
            </w:r>
          </w:p>
        </w:tc>
      </w:tr>
      <w:tr w:rsidR="00474644" w:rsidRPr="0028044A" w14:paraId="6CDF65B4" w14:textId="77777777" w:rsidTr="009771BF">
        <w:trPr>
          <w:trHeight w:val="20"/>
        </w:trPr>
        <w:tc>
          <w:tcPr>
            <w:tcW w:w="7155" w:type="dxa"/>
            <w:tcBorders>
              <w:top w:val="single" w:sz="4" w:space="0" w:color="4761C7"/>
              <w:left w:val="single" w:sz="4" w:space="0" w:color="4761C7"/>
              <w:bottom w:val="single" w:sz="4" w:space="0" w:color="4761C7"/>
              <w:right w:val="single" w:sz="4" w:space="0" w:color="4761C7"/>
            </w:tcBorders>
            <w:shd w:val="clear" w:color="auto" w:fill="C1CAEC"/>
          </w:tcPr>
          <w:p w14:paraId="269031E5"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Thème</w:t>
            </w:r>
          </w:p>
        </w:tc>
        <w:tc>
          <w:tcPr>
            <w:tcW w:w="2147" w:type="dxa"/>
            <w:tcBorders>
              <w:top w:val="single" w:sz="4" w:space="0" w:color="4761C7"/>
              <w:left w:val="single" w:sz="4" w:space="0" w:color="4761C7"/>
              <w:bottom w:val="single" w:sz="4" w:space="0" w:color="4761C7"/>
              <w:right w:val="single" w:sz="4" w:space="0" w:color="4761C7"/>
            </w:tcBorders>
            <w:shd w:val="clear" w:color="auto" w:fill="C1CAEC"/>
          </w:tcPr>
          <w:p w14:paraId="04D6E407"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Type de réponse attendue</w:t>
            </w:r>
          </w:p>
        </w:tc>
        <w:tc>
          <w:tcPr>
            <w:tcW w:w="3400" w:type="dxa"/>
            <w:tcBorders>
              <w:top w:val="single" w:sz="4" w:space="0" w:color="4761C7"/>
              <w:left w:val="single" w:sz="4" w:space="0" w:color="4761C7"/>
              <w:bottom w:val="single" w:sz="4" w:space="0" w:color="4761C7"/>
              <w:right w:val="single" w:sz="4" w:space="0" w:color="4761C7"/>
            </w:tcBorders>
            <w:shd w:val="clear" w:color="auto" w:fill="C1CAEC"/>
          </w:tcPr>
          <w:p w14:paraId="42F69F1C" w14:textId="77777777" w:rsidR="00474644" w:rsidRPr="0028044A" w:rsidRDefault="00474644" w:rsidP="009771BF">
            <w:pPr>
              <w:pStyle w:val="Sansinterligne"/>
              <w:rPr>
                <w:rFonts w:ascii="Marianne" w:hAnsi="Marianne"/>
                <w:sz w:val="20"/>
                <w:szCs w:val="20"/>
              </w:rPr>
            </w:pPr>
            <w:r w:rsidRPr="0028044A">
              <w:rPr>
                <w:rFonts w:ascii="Marianne" w:hAnsi="Marianne"/>
                <w:sz w:val="20"/>
                <w:szCs w:val="20"/>
              </w:rPr>
              <w:t xml:space="preserve">Réponse du soumissionnaire ; </w:t>
            </w:r>
            <w:r w:rsidRPr="0028044A">
              <w:rPr>
                <w:rFonts w:ascii="Marianne" w:hAnsi="Marianne"/>
                <w:i/>
                <w:sz w:val="20"/>
                <w:szCs w:val="20"/>
              </w:rPr>
              <w:t>Si l’information n’est pas maîtrisée, merci de le préciser</w:t>
            </w:r>
          </w:p>
        </w:tc>
        <w:tc>
          <w:tcPr>
            <w:tcW w:w="1773" w:type="dxa"/>
            <w:tcBorders>
              <w:top w:val="single" w:sz="4" w:space="0" w:color="4761C7"/>
              <w:left w:val="single" w:sz="4" w:space="0" w:color="4761C7"/>
              <w:bottom w:val="single" w:sz="4" w:space="0" w:color="4761C7"/>
              <w:right w:val="single" w:sz="4" w:space="0" w:color="4761C7"/>
            </w:tcBorders>
            <w:shd w:val="clear" w:color="auto" w:fill="C1CAEC"/>
          </w:tcPr>
          <w:p w14:paraId="0A42C25A" w14:textId="77777777" w:rsidR="00474644" w:rsidRPr="0028044A" w:rsidRDefault="00474644" w:rsidP="009771BF">
            <w:pPr>
              <w:pStyle w:val="Sansinterligne"/>
              <w:rPr>
                <w:rFonts w:ascii="Marianne" w:hAnsi="Marianne"/>
                <w:sz w:val="20"/>
                <w:szCs w:val="20"/>
              </w:rPr>
            </w:pPr>
            <w:r w:rsidRPr="0028044A">
              <w:rPr>
                <w:rFonts w:ascii="Marianne" w:hAnsi="Marianne"/>
                <w:sz w:val="20"/>
                <w:szCs w:val="20"/>
              </w:rPr>
              <w:t xml:space="preserve">Moyen de preuve associé </w:t>
            </w:r>
          </w:p>
          <w:p w14:paraId="3E26AD9E" w14:textId="77777777" w:rsidR="00474644" w:rsidRPr="0028044A" w:rsidRDefault="00474644" w:rsidP="009771BF">
            <w:pPr>
              <w:pStyle w:val="Sansinterligne"/>
              <w:rPr>
                <w:rFonts w:ascii="Marianne" w:hAnsi="Marianne"/>
                <w:sz w:val="20"/>
                <w:szCs w:val="20"/>
              </w:rPr>
            </w:pPr>
            <w:r w:rsidRPr="0028044A">
              <w:rPr>
                <w:rFonts w:ascii="Marianne" w:hAnsi="Marianne"/>
                <w:i/>
                <w:iCs/>
                <w:sz w:val="20"/>
                <w:szCs w:val="20"/>
              </w:rPr>
              <w:t>(Oui/Non</w:t>
            </w:r>
            <w:r w:rsidRPr="0028044A">
              <w:rPr>
                <w:rFonts w:cs="Calibri"/>
                <w:i/>
                <w:iCs/>
                <w:sz w:val="20"/>
                <w:szCs w:val="20"/>
              </w:rPr>
              <w:t> </w:t>
            </w:r>
            <w:r w:rsidRPr="0028044A">
              <w:rPr>
                <w:rFonts w:ascii="Marianne" w:hAnsi="Marianne"/>
                <w:i/>
                <w:iCs/>
                <w:sz w:val="20"/>
                <w:szCs w:val="20"/>
              </w:rPr>
              <w:t>; Si oui pr</w:t>
            </w:r>
            <w:r w:rsidRPr="0028044A">
              <w:rPr>
                <w:rFonts w:ascii="Marianne" w:hAnsi="Marianne" w:cs="Marianne"/>
                <w:i/>
                <w:iCs/>
                <w:sz w:val="20"/>
                <w:szCs w:val="20"/>
              </w:rPr>
              <w:t>é</w:t>
            </w:r>
            <w:r w:rsidRPr="0028044A">
              <w:rPr>
                <w:rFonts w:ascii="Marianne" w:hAnsi="Marianne"/>
                <w:i/>
                <w:iCs/>
                <w:sz w:val="20"/>
                <w:szCs w:val="20"/>
              </w:rPr>
              <w:t>ciser)</w:t>
            </w:r>
          </w:p>
        </w:tc>
      </w:tr>
      <w:tr w:rsidR="00474644" w:rsidRPr="0028044A" w14:paraId="0711A0DA" w14:textId="77777777" w:rsidTr="009771BF">
        <w:trPr>
          <w:trHeight w:val="20"/>
        </w:trPr>
        <w:tc>
          <w:tcPr>
            <w:tcW w:w="7155" w:type="dxa"/>
            <w:tcBorders>
              <w:top w:val="single" w:sz="4" w:space="0" w:color="4761C7"/>
              <w:left w:val="single" w:sz="4" w:space="0" w:color="4761C7"/>
              <w:bottom w:val="single" w:sz="4" w:space="0" w:color="4761C7"/>
              <w:right w:val="single" w:sz="4" w:space="0" w:color="4761C7"/>
            </w:tcBorders>
          </w:tcPr>
          <w:p w14:paraId="514DAC64"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Lieux géographiques des sites de production des matières premières textiles (coton, lin, laine etc.)</w:t>
            </w:r>
          </w:p>
          <w:p w14:paraId="2BDB57DD" w14:textId="77777777" w:rsidR="00474644" w:rsidRPr="0028044A" w:rsidRDefault="00474644" w:rsidP="009771BF">
            <w:pPr>
              <w:pStyle w:val="Sansinterligne"/>
              <w:rPr>
                <w:rFonts w:ascii="Marianne" w:hAnsi="Marianne"/>
                <w:b/>
                <w:bCs/>
                <w:i/>
                <w:iCs/>
                <w:sz w:val="20"/>
                <w:szCs w:val="20"/>
              </w:rPr>
            </w:pPr>
            <w:r w:rsidRPr="0028044A">
              <w:rPr>
                <w:rFonts w:ascii="Marianne" w:hAnsi="Marianne"/>
                <w:b/>
                <w:bCs/>
                <w:i/>
                <w:iCs/>
                <w:sz w:val="20"/>
                <w:szCs w:val="20"/>
              </w:rPr>
              <w:t>Si plusieurs sites, en préciser le nombre et les différentes implantations géographiques</w:t>
            </w:r>
          </w:p>
        </w:tc>
        <w:tc>
          <w:tcPr>
            <w:tcW w:w="2147" w:type="dxa"/>
            <w:tcBorders>
              <w:top w:val="single" w:sz="4" w:space="0" w:color="4761C7"/>
              <w:left w:val="single" w:sz="4" w:space="0" w:color="4761C7"/>
              <w:bottom w:val="single" w:sz="4" w:space="0" w:color="4761C7"/>
              <w:right w:val="single" w:sz="4" w:space="0" w:color="4761C7"/>
            </w:tcBorders>
          </w:tcPr>
          <w:p w14:paraId="18C68378"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Lister</w:t>
            </w:r>
          </w:p>
        </w:tc>
        <w:tc>
          <w:tcPr>
            <w:tcW w:w="3400" w:type="dxa"/>
            <w:tcBorders>
              <w:top w:val="single" w:sz="4" w:space="0" w:color="4761C7"/>
              <w:left w:val="single" w:sz="4" w:space="0" w:color="4761C7"/>
              <w:bottom w:val="single" w:sz="4" w:space="0" w:color="4761C7"/>
              <w:right w:val="single" w:sz="4" w:space="0" w:color="4761C7"/>
            </w:tcBorders>
          </w:tcPr>
          <w:p w14:paraId="12AE3F54" w14:textId="77777777" w:rsidR="00474644" w:rsidRPr="0028044A" w:rsidRDefault="00474644" w:rsidP="009771BF">
            <w:pPr>
              <w:pStyle w:val="Sansinterligne"/>
              <w:rPr>
                <w:rFonts w:ascii="Marianne" w:hAnsi="Marianne"/>
                <w:sz w:val="20"/>
                <w:szCs w:val="20"/>
              </w:rPr>
            </w:pPr>
          </w:p>
        </w:tc>
        <w:tc>
          <w:tcPr>
            <w:tcW w:w="1773" w:type="dxa"/>
            <w:tcBorders>
              <w:top w:val="single" w:sz="4" w:space="0" w:color="4761C7"/>
              <w:left w:val="single" w:sz="4" w:space="0" w:color="4761C7"/>
              <w:bottom w:val="single" w:sz="4" w:space="0" w:color="4761C7"/>
              <w:right w:val="single" w:sz="4" w:space="0" w:color="4761C7"/>
            </w:tcBorders>
          </w:tcPr>
          <w:p w14:paraId="41C03DDA" w14:textId="77777777" w:rsidR="00474644" w:rsidRPr="0028044A" w:rsidRDefault="00474644" w:rsidP="009771BF">
            <w:pPr>
              <w:pStyle w:val="Sansinterligne"/>
              <w:rPr>
                <w:rFonts w:ascii="Marianne" w:hAnsi="Marianne"/>
                <w:sz w:val="20"/>
                <w:szCs w:val="20"/>
              </w:rPr>
            </w:pPr>
          </w:p>
        </w:tc>
      </w:tr>
      <w:tr w:rsidR="00474644" w:rsidRPr="0028044A" w14:paraId="325D3BF1" w14:textId="77777777" w:rsidTr="009771BF">
        <w:trPr>
          <w:trHeight w:val="20"/>
        </w:trPr>
        <w:tc>
          <w:tcPr>
            <w:tcW w:w="7155" w:type="dxa"/>
            <w:tcBorders>
              <w:top w:val="single" w:sz="4" w:space="0" w:color="4761C7"/>
              <w:left w:val="single" w:sz="4" w:space="0" w:color="4761C7"/>
              <w:bottom w:val="single" w:sz="4" w:space="0" w:color="4761C7"/>
              <w:right w:val="single" w:sz="4" w:space="0" w:color="4761C7"/>
            </w:tcBorders>
            <w:shd w:val="clear" w:color="auto" w:fill="C1CAEC"/>
          </w:tcPr>
          <w:p w14:paraId="4A5477B4"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Le soumissionnaire peut-il garantir que les matières premières ne sont pas issues de zones à risque en termes de violation des droits humains ? Si non, quelle solution le soumissionnaire prévoit-il d’adopter ?</w:t>
            </w:r>
          </w:p>
        </w:tc>
        <w:tc>
          <w:tcPr>
            <w:tcW w:w="2147" w:type="dxa"/>
            <w:tcBorders>
              <w:top w:val="single" w:sz="4" w:space="0" w:color="4761C7"/>
              <w:left w:val="single" w:sz="4" w:space="0" w:color="4761C7"/>
              <w:bottom w:val="single" w:sz="4" w:space="0" w:color="4761C7"/>
              <w:right w:val="single" w:sz="4" w:space="0" w:color="4761C7"/>
            </w:tcBorders>
            <w:shd w:val="clear" w:color="auto" w:fill="C1CAEC"/>
          </w:tcPr>
          <w:p w14:paraId="25810A2F"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Oui/non</w:t>
            </w:r>
          </w:p>
          <w:p w14:paraId="62708616"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Si oui, fournir le justificatif</w:t>
            </w:r>
          </w:p>
        </w:tc>
        <w:tc>
          <w:tcPr>
            <w:tcW w:w="3400" w:type="dxa"/>
            <w:tcBorders>
              <w:top w:val="single" w:sz="4" w:space="0" w:color="4761C7"/>
              <w:left w:val="single" w:sz="4" w:space="0" w:color="4761C7"/>
              <w:bottom w:val="single" w:sz="4" w:space="0" w:color="4761C7"/>
              <w:right w:val="single" w:sz="4" w:space="0" w:color="4761C7"/>
            </w:tcBorders>
            <w:shd w:val="clear" w:color="auto" w:fill="C1CAEC"/>
          </w:tcPr>
          <w:p w14:paraId="11D4F21B" w14:textId="77777777" w:rsidR="00474644" w:rsidRPr="0028044A" w:rsidRDefault="00474644" w:rsidP="009771BF">
            <w:pPr>
              <w:pStyle w:val="Sansinterligne"/>
              <w:rPr>
                <w:rFonts w:ascii="Marianne" w:hAnsi="Marianne"/>
                <w:sz w:val="20"/>
                <w:szCs w:val="20"/>
              </w:rPr>
            </w:pPr>
          </w:p>
        </w:tc>
        <w:tc>
          <w:tcPr>
            <w:tcW w:w="1773" w:type="dxa"/>
            <w:tcBorders>
              <w:top w:val="single" w:sz="4" w:space="0" w:color="4761C7"/>
              <w:left w:val="single" w:sz="4" w:space="0" w:color="4761C7"/>
              <w:bottom w:val="single" w:sz="4" w:space="0" w:color="4761C7"/>
              <w:right w:val="single" w:sz="4" w:space="0" w:color="4761C7"/>
            </w:tcBorders>
            <w:shd w:val="clear" w:color="auto" w:fill="C1CAEC"/>
          </w:tcPr>
          <w:p w14:paraId="3158AFCE" w14:textId="77777777" w:rsidR="00474644" w:rsidRPr="0028044A" w:rsidRDefault="00474644" w:rsidP="009771BF">
            <w:pPr>
              <w:pStyle w:val="Sansinterligne"/>
              <w:rPr>
                <w:rFonts w:ascii="Marianne" w:hAnsi="Marianne"/>
                <w:sz w:val="20"/>
                <w:szCs w:val="20"/>
              </w:rPr>
            </w:pPr>
          </w:p>
        </w:tc>
      </w:tr>
      <w:tr w:rsidR="00474644" w:rsidRPr="0028044A" w14:paraId="1A4A3B94" w14:textId="77777777" w:rsidTr="009771BF">
        <w:trPr>
          <w:trHeight w:val="20"/>
        </w:trPr>
        <w:tc>
          <w:tcPr>
            <w:tcW w:w="7155" w:type="dxa"/>
            <w:tcBorders>
              <w:top w:val="single" w:sz="4" w:space="0" w:color="4761C7"/>
              <w:left w:val="single" w:sz="4" w:space="0" w:color="4761C7"/>
              <w:bottom w:val="single" w:sz="4" w:space="0" w:color="4761C7"/>
              <w:right w:val="single" w:sz="4" w:space="0" w:color="4761C7"/>
            </w:tcBorders>
          </w:tcPr>
          <w:p w14:paraId="3DD158AE"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Lieux géographiques de fabrication des tissus et autres composants textiles</w:t>
            </w:r>
          </w:p>
          <w:p w14:paraId="2343D3AB" w14:textId="77777777" w:rsidR="00474644" w:rsidRPr="0028044A" w:rsidRDefault="00474644" w:rsidP="009771BF">
            <w:pPr>
              <w:pStyle w:val="Sansinterligne"/>
              <w:rPr>
                <w:rFonts w:ascii="Marianne" w:hAnsi="Marianne"/>
                <w:sz w:val="20"/>
                <w:szCs w:val="20"/>
              </w:rPr>
            </w:pPr>
            <w:r w:rsidRPr="0028044A">
              <w:rPr>
                <w:rFonts w:ascii="Marianne" w:hAnsi="Marianne"/>
                <w:b/>
                <w:bCs/>
                <w:i/>
                <w:iCs/>
                <w:sz w:val="20"/>
                <w:szCs w:val="20"/>
              </w:rPr>
              <w:t>Si plusieurs lieux géographiques les préciser</w:t>
            </w:r>
          </w:p>
        </w:tc>
        <w:tc>
          <w:tcPr>
            <w:tcW w:w="2147" w:type="dxa"/>
            <w:tcBorders>
              <w:top w:val="single" w:sz="4" w:space="0" w:color="4761C7"/>
              <w:left w:val="single" w:sz="4" w:space="0" w:color="4761C7"/>
              <w:bottom w:val="single" w:sz="4" w:space="0" w:color="4761C7"/>
              <w:right w:val="single" w:sz="4" w:space="0" w:color="4761C7"/>
            </w:tcBorders>
          </w:tcPr>
          <w:p w14:paraId="7C1C1365"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Lister</w:t>
            </w:r>
          </w:p>
        </w:tc>
        <w:tc>
          <w:tcPr>
            <w:tcW w:w="3400" w:type="dxa"/>
            <w:tcBorders>
              <w:top w:val="single" w:sz="4" w:space="0" w:color="4761C7"/>
              <w:left w:val="single" w:sz="4" w:space="0" w:color="4761C7"/>
              <w:bottom w:val="single" w:sz="4" w:space="0" w:color="4761C7"/>
              <w:right w:val="single" w:sz="4" w:space="0" w:color="4761C7"/>
            </w:tcBorders>
          </w:tcPr>
          <w:p w14:paraId="5C210672" w14:textId="77777777" w:rsidR="00474644" w:rsidRPr="0028044A" w:rsidRDefault="00474644" w:rsidP="009771BF">
            <w:pPr>
              <w:pStyle w:val="Sansinterligne"/>
              <w:rPr>
                <w:rFonts w:ascii="Marianne" w:hAnsi="Marianne"/>
                <w:sz w:val="20"/>
                <w:szCs w:val="20"/>
              </w:rPr>
            </w:pPr>
          </w:p>
        </w:tc>
        <w:tc>
          <w:tcPr>
            <w:tcW w:w="1773" w:type="dxa"/>
            <w:tcBorders>
              <w:top w:val="single" w:sz="4" w:space="0" w:color="4761C7"/>
              <w:left w:val="single" w:sz="4" w:space="0" w:color="4761C7"/>
              <w:bottom w:val="single" w:sz="4" w:space="0" w:color="4761C7"/>
              <w:right w:val="single" w:sz="4" w:space="0" w:color="4761C7"/>
            </w:tcBorders>
          </w:tcPr>
          <w:p w14:paraId="7A012DE2" w14:textId="77777777" w:rsidR="00474644" w:rsidRPr="0028044A" w:rsidRDefault="00474644" w:rsidP="009771BF">
            <w:pPr>
              <w:pStyle w:val="Sansinterligne"/>
              <w:rPr>
                <w:rFonts w:ascii="Marianne" w:hAnsi="Marianne"/>
                <w:sz w:val="20"/>
                <w:szCs w:val="20"/>
              </w:rPr>
            </w:pPr>
          </w:p>
        </w:tc>
      </w:tr>
      <w:tr w:rsidR="00474644" w:rsidRPr="0028044A" w14:paraId="552697AA" w14:textId="77777777" w:rsidTr="009771BF">
        <w:trPr>
          <w:trHeight w:val="20"/>
        </w:trPr>
        <w:tc>
          <w:tcPr>
            <w:tcW w:w="7155" w:type="dxa"/>
            <w:tcBorders>
              <w:top w:val="single" w:sz="4" w:space="0" w:color="4761C7"/>
              <w:left w:val="single" w:sz="4" w:space="0" w:color="4761C7"/>
              <w:bottom w:val="single" w:sz="4" w:space="0" w:color="4761C7"/>
              <w:right w:val="single" w:sz="4" w:space="0" w:color="4761C7"/>
            </w:tcBorders>
            <w:shd w:val="clear" w:color="auto" w:fill="C1CAEC"/>
          </w:tcPr>
          <w:p w14:paraId="2CDC55A3"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Lieux géographiques de confection des produits finis (coupes, assemblages, finitions)</w:t>
            </w:r>
          </w:p>
          <w:p w14:paraId="1BCE22E3" w14:textId="77777777" w:rsidR="00474644" w:rsidRPr="0028044A" w:rsidRDefault="00474644" w:rsidP="009771BF">
            <w:pPr>
              <w:pStyle w:val="Sansinterligne"/>
              <w:rPr>
                <w:rFonts w:ascii="Marianne" w:hAnsi="Marianne"/>
                <w:b/>
                <w:bCs/>
                <w:i/>
                <w:sz w:val="20"/>
                <w:szCs w:val="20"/>
              </w:rPr>
            </w:pPr>
            <w:r w:rsidRPr="0028044A">
              <w:rPr>
                <w:rFonts w:ascii="Marianne" w:hAnsi="Marianne"/>
                <w:b/>
                <w:bCs/>
                <w:i/>
                <w:sz w:val="20"/>
                <w:szCs w:val="20"/>
              </w:rPr>
              <w:t>Si plusieurs lieux géographiques, les préciser</w:t>
            </w:r>
          </w:p>
        </w:tc>
        <w:tc>
          <w:tcPr>
            <w:tcW w:w="2147" w:type="dxa"/>
            <w:tcBorders>
              <w:top w:val="single" w:sz="4" w:space="0" w:color="4761C7"/>
              <w:left w:val="single" w:sz="4" w:space="0" w:color="4761C7"/>
              <w:bottom w:val="single" w:sz="4" w:space="0" w:color="4761C7"/>
              <w:right w:val="single" w:sz="4" w:space="0" w:color="4761C7"/>
            </w:tcBorders>
            <w:shd w:val="clear" w:color="auto" w:fill="C1CAEC"/>
          </w:tcPr>
          <w:p w14:paraId="4E1D1BAE"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Lister par famille de produits</w:t>
            </w:r>
          </w:p>
        </w:tc>
        <w:tc>
          <w:tcPr>
            <w:tcW w:w="3400" w:type="dxa"/>
            <w:tcBorders>
              <w:top w:val="single" w:sz="4" w:space="0" w:color="4761C7"/>
              <w:left w:val="single" w:sz="4" w:space="0" w:color="4761C7"/>
              <w:bottom w:val="single" w:sz="4" w:space="0" w:color="4761C7"/>
              <w:right w:val="single" w:sz="4" w:space="0" w:color="4761C7"/>
            </w:tcBorders>
            <w:shd w:val="clear" w:color="auto" w:fill="C1CAEC"/>
          </w:tcPr>
          <w:p w14:paraId="4DBBCB69" w14:textId="77777777" w:rsidR="00474644" w:rsidRPr="0028044A" w:rsidRDefault="00474644" w:rsidP="009771BF">
            <w:pPr>
              <w:pStyle w:val="Sansinterligne"/>
              <w:rPr>
                <w:rFonts w:ascii="Marianne" w:hAnsi="Marianne"/>
                <w:sz w:val="20"/>
                <w:szCs w:val="20"/>
              </w:rPr>
            </w:pPr>
          </w:p>
        </w:tc>
        <w:tc>
          <w:tcPr>
            <w:tcW w:w="1773" w:type="dxa"/>
            <w:tcBorders>
              <w:top w:val="single" w:sz="4" w:space="0" w:color="4761C7"/>
              <w:left w:val="single" w:sz="4" w:space="0" w:color="4761C7"/>
              <w:bottom w:val="single" w:sz="4" w:space="0" w:color="4761C7"/>
              <w:right w:val="single" w:sz="4" w:space="0" w:color="4761C7"/>
            </w:tcBorders>
            <w:shd w:val="clear" w:color="auto" w:fill="C1CAEC"/>
          </w:tcPr>
          <w:p w14:paraId="387755E2" w14:textId="77777777" w:rsidR="00474644" w:rsidRPr="0028044A" w:rsidRDefault="00474644" w:rsidP="009771BF">
            <w:pPr>
              <w:pStyle w:val="Sansinterligne"/>
              <w:rPr>
                <w:rFonts w:ascii="Marianne" w:hAnsi="Marianne"/>
                <w:sz w:val="20"/>
                <w:szCs w:val="20"/>
              </w:rPr>
            </w:pPr>
          </w:p>
        </w:tc>
      </w:tr>
      <w:tr w:rsidR="00474644" w:rsidRPr="0028044A" w14:paraId="2DB00528" w14:textId="77777777" w:rsidTr="009771BF">
        <w:trPr>
          <w:trHeight w:val="20"/>
        </w:trPr>
        <w:tc>
          <w:tcPr>
            <w:tcW w:w="7155" w:type="dxa"/>
            <w:tcBorders>
              <w:top w:val="single" w:sz="4" w:space="0" w:color="4761C7"/>
              <w:left w:val="single" w:sz="4" w:space="0" w:color="4761C7"/>
              <w:bottom w:val="single" w:sz="4" w:space="0" w:color="4761C7"/>
              <w:right w:val="single" w:sz="4" w:space="0" w:color="4761C7"/>
            </w:tcBorders>
          </w:tcPr>
          <w:p w14:paraId="4495496C"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Lieux géographiques des autres stades de la chaîne de production</w:t>
            </w:r>
          </w:p>
          <w:p w14:paraId="2E2E86F5" w14:textId="77777777" w:rsidR="00474644" w:rsidRPr="0028044A" w:rsidRDefault="00474644" w:rsidP="009771BF">
            <w:pPr>
              <w:pStyle w:val="Sansinterligne"/>
              <w:rPr>
                <w:rFonts w:ascii="Marianne" w:hAnsi="Marianne"/>
                <w:sz w:val="20"/>
                <w:szCs w:val="20"/>
              </w:rPr>
            </w:pPr>
            <w:r w:rsidRPr="0028044A">
              <w:rPr>
                <w:rFonts w:ascii="Marianne" w:hAnsi="Marianne"/>
                <w:b/>
                <w:bCs/>
                <w:i/>
                <w:iCs/>
                <w:sz w:val="20"/>
                <w:szCs w:val="20"/>
              </w:rPr>
              <w:t>Si plusieurs lieux géographiques, les préciser</w:t>
            </w:r>
          </w:p>
        </w:tc>
        <w:tc>
          <w:tcPr>
            <w:tcW w:w="2147" w:type="dxa"/>
            <w:tcBorders>
              <w:top w:val="single" w:sz="4" w:space="0" w:color="4761C7"/>
              <w:left w:val="single" w:sz="4" w:space="0" w:color="4761C7"/>
              <w:bottom w:val="single" w:sz="4" w:space="0" w:color="4761C7"/>
              <w:right w:val="single" w:sz="4" w:space="0" w:color="4761C7"/>
            </w:tcBorders>
          </w:tcPr>
          <w:p w14:paraId="49FC2CDC"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Lister</w:t>
            </w:r>
          </w:p>
        </w:tc>
        <w:tc>
          <w:tcPr>
            <w:tcW w:w="3400" w:type="dxa"/>
            <w:tcBorders>
              <w:top w:val="single" w:sz="4" w:space="0" w:color="4761C7"/>
              <w:left w:val="single" w:sz="4" w:space="0" w:color="4761C7"/>
              <w:bottom w:val="single" w:sz="4" w:space="0" w:color="4761C7"/>
              <w:right w:val="single" w:sz="4" w:space="0" w:color="4761C7"/>
            </w:tcBorders>
          </w:tcPr>
          <w:p w14:paraId="6A51D52D" w14:textId="77777777" w:rsidR="00474644" w:rsidRPr="0028044A" w:rsidRDefault="00474644" w:rsidP="009771BF">
            <w:pPr>
              <w:pStyle w:val="Sansinterligne"/>
              <w:rPr>
                <w:rFonts w:ascii="Marianne" w:hAnsi="Marianne"/>
                <w:sz w:val="20"/>
                <w:szCs w:val="20"/>
              </w:rPr>
            </w:pPr>
          </w:p>
        </w:tc>
        <w:tc>
          <w:tcPr>
            <w:tcW w:w="1773" w:type="dxa"/>
            <w:tcBorders>
              <w:top w:val="single" w:sz="4" w:space="0" w:color="4761C7"/>
              <w:left w:val="single" w:sz="4" w:space="0" w:color="4761C7"/>
              <w:bottom w:val="single" w:sz="4" w:space="0" w:color="4761C7"/>
              <w:right w:val="single" w:sz="4" w:space="0" w:color="4761C7"/>
            </w:tcBorders>
          </w:tcPr>
          <w:p w14:paraId="606C16B5" w14:textId="77777777" w:rsidR="00474644" w:rsidRPr="0028044A" w:rsidRDefault="00474644" w:rsidP="009771BF">
            <w:pPr>
              <w:pStyle w:val="Sansinterligne"/>
              <w:rPr>
                <w:rFonts w:ascii="Marianne" w:hAnsi="Marianne"/>
                <w:sz w:val="20"/>
                <w:szCs w:val="20"/>
              </w:rPr>
            </w:pPr>
          </w:p>
        </w:tc>
      </w:tr>
      <w:tr w:rsidR="00474644" w:rsidRPr="0028044A" w14:paraId="74B51AC9" w14:textId="77777777" w:rsidTr="009771BF">
        <w:trPr>
          <w:trHeight w:val="20"/>
        </w:trPr>
        <w:tc>
          <w:tcPr>
            <w:tcW w:w="7155" w:type="dxa"/>
            <w:tcBorders>
              <w:top w:val="single" w:sz="4" w:space="0" w:color="4761C7"/>
              <w:left w:val="single" w:sz="4" w:space="0" w:color="4761C7"/>
              <w:bottom w:val="single" w:sz="4" w:space="0" w:color="4761C7"/>
              <w:right w:val="single" w:sz="4" w:space="0" w:color="4761C7"/>
            </w:tcBorders>
            <w:shd w:val="clear" w:color="auto" w:fill="C1CAEC"/>
          </w:tcPr>
          <w:p w14:paraId="54C29C7B"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Nombre de fournisseurs pour une même chaîne d'approvisionnement (de la matière première à la livraison du produit fini)</w:t>
            </w:r>
          </w:p>
        </w:tc>
        <w:tc>
          <w:tcPr>
            <w:tcW w:w="2147" w:type="dxa"/>
            <w:tcBorders>
              <w:top w:val="single" w:sz="4" w:space="0" w:color="4761C7"/>
              <w:left w:val="single" w:sz="4" w:space="0" w:color="4761C7"/>
              <w:bottom w:val="single" w:sz="4" w:space="0" w:color="4761C7"/>
              <w:right w:val="single" w:sz="4" w:space="0" w:color="4761C7"/>
            </w:tcBorders>
            <w:shd w:val="clear" w:color="auto" w:fill="C1CAEC"/>
          </w:tcPr>
          <w:p w14:paraId="48FA096D"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Préciser</w:t>
            </w:r>
          </w:p>
        </w:tc>
        <w:tc>
          <w:tcPr>
            <w:tcW w:w="3400" w:type="dxa"/>
            <w:tcBorders>
              <w:top w:val="single" w:sz="4" w:space="0" w:color="4761C7"/>
              <w:left w:val="single" w:sz="4" w:space="0" w:color="4761C7"/>
              <w:bottom w:val="single" w:sz="4" w:space="0" w:color="4761C7"/>
              <w:right w:val="single" w:sz="4" w:space="0" w:color="4761C7"/>
            </w:tcBorders>
            <w:shd w:val="clear" w:color="auto" w:fill="C1CAEC"/>
          </w:tcPr>
          <w:p w14:paraId="3B488645" w14:textId="77777777" w:rsidR="00474644" w:rsidRPr="0028044A" w:rsidRDefault="00474644" w:rsidP="009771BF">
            <w:pPr>
              <w:pStyle w:val="Sansinterligne"/>
              <w:rPr>
                <w:rFonts w:ascii="Marianne" w:hAnsi="Marianne"/>
                <w:sz w:val="20"/>
                <w:szCs w:val="20"/>
              </w:rPr>
            </w:pPr>
          </w:p>
        </w:tc>
        <w:tc>
          <w:tcPr>
            <w:tcW w:w="1773" w:type="dxa"/>
            <w:tcBorders>
              <w:top w:val="single" w:sz="4" w:space="0" w:color="4761C7"/>
              <w:left w:val="single" w:sz="4" w:space="0" w:color="4761C7"/>
              <w:bottom w:val="single" w:sz="4" w:space="0" w:color="4761C7"/>
              <w:right w:val="single" w:sz="4" w:space="0" w:color="4761C7"/>
            </w:tcBorders>
            <w:shd w:val="clear" w:color="auto" w:fill="C1CAEC"/>
          </w:tcPr>
          <w:p w14:paraId="6853DF94" w14:textId="77777777" w:rsidR="00474644" w:rsidRPr="0028044A" w:rsidRDefault="00474644" w:rsidP="009771BF">
            <w:pPr>
              <w:pStyle w:val="Sansinterligne"/>
              <w:rPr>
                <w:rFonts w:ascii="Marianne" w:hAnsi="Marianne"/>
                <w:sz w:val="20"/>
                <w:szCs w:val="20"/>
              </w:rPr>
            </w:pPr>
          </w:p>
        </w:tc>
      </w:tr>
      <w:tr w:rsidR="00474644" w:rsidRPr="0028044A" w14:paraId="09FBAEB3" w14:textId="77777777" w:rsidTr="009771BF">
        <w:trPr>
          <w:trHeight w:val="20"/>
        </w:trPr>
        <w:tc>
          <w:tcPr>
            <w:tcW w:w="7155" w:type="dxa"/>
            <w:tcBorders>
              <w:top w:val="single" w:sz="4" w:space="0" w:color="4761C7"/>
              <w:left w:val="single" w:sz="4" w:space="0" w:color="4761C7"/>
              <w:bottom w:val="single" w:sz="4" w:space="0" w:color="4761C7"/>
              <w:right w:val="single" w:sz="4" w:space="0" w:color="4761C7"/>
            </w:tcBorders>
          </w:tcPr>
          <w:p w14:paraId="62D1920B"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Qualité (nature des activités) et nombre des fournisseurs de rang 1 (fournisseurs directs)</w:t>
            </w:r>
          </w:p>
        </w:tc>
        <w:tc>
          <w:tcPr>
            <w:tcW w:w="2147" w:type="dxa"/>
            <w:tcBorders>
              <w:top w:val="single" w:sz="4" w:space="0" w:color="4761C7"/>
              <w:left w:val="single" w:sz="4" w:space="0" w:color="4761C7"/>
              <w:bottom w:val="single" w:sz="4" w:space="0" w:color="4761C7"/>
              <w:right w:val="single" w:sz="4" w:space="0" w:color="4761C7"/>
            </w:tcBorders>
          </w:tcPr>
          <w:p w14:paraId="1CDCA81C"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Préciser</w:t>
            </w:r>
          </w:p>
        </w:tc>
        <w:tc>
          <w:tcPr>
            <w:tcW w:w="3400" w:type="dxa"/>
            <w:tcBorders>
              <w:top w:val="single" w:sz="4" w:space="0" w:color="4761C7"/>
              <w:left w:val="single" w:sz="4" w:space="0" w:color="4761C7"/>
              <w:bottom w:val="single" w:sz="4" w:space="0" w:color="4761C7"/>
              <w:right w:val="single" w:sz="4" w:space="0" w:color="4761C7"/>
            </w:tcBorders>
          </w:tcPr>
          <w:p w14:paraId="5829F42A" w14:textId="77777777" w:rsidR="00474644" w:rsidRPr="0028044A" w:rsidRDefault="00474644" w:rsidP="009771BF">
            <w:pPr>
              <w:pStyle w:val="Sansinterligne"/>
              <w:rPr>
                <w:rFonts w:ascii="Marianne" w:hAnsi="Marianne"/>
                <w:sz w:val="20"/>
                <w:szCs w:val="20"/>
              </w:rPr>
            </w:pPr>
          </w:p>
        </w:tc>
        <w:tc>
          <w:tcPr>
            <w:tcW w:w="1773" w:type="dxa"/>
            <w:tcBorders>
              <w:top w:val="single" w:sz="4" w:space="0" w:color="4761C7"/>
              <w:left w:val="single" w:sz="4" w:space="0" w:color="4761C7"/>
              <w:bottom w:val="single" w:sz="4" w:space="0" w:color="4761C7"/>
              <w:right w:val="single" w:sz="4" w:space="0" w:color="4761C7"/>
            </w:tcBorders>
          </w:tcPr>
          <w:p w14:paraId="5C88DFB9" w14:textId="77777777" w:rsidR="00474644" w:rsidRPr="0028044A" w:rsidRDefault="00474644" w:rsidP="009771BF">
            <w:pPr>
              <w:pStyle w:val="Sansinterligne"/>
              <w:rPr>
                <w:rFonts w:ascii="Marianne" w:hAnsi="Marianne"/>
                <w:sz w:val="20"/>
                <w:szCs w:val="20"/>
              </w:rPr>
            </w:pPr>
          </w:p>
        </w:tc>
      </w:tr>
      <w:tr w:rsidR="00474644" w:rsidRPr="0028044A" w14:paraId="710AAA55" w14:textId="77777777" w:rsidTr="009771BF">
        <w:trPr>
          <w:trHeight w:val="20"/>
        </w:trPr>
        <w:tc>
          <w:tcPr>
            <w:tcW w:w="7155" w:type="dxa"/>
            <w:tcBorders>
              <w:top w:val="single" w:sz="4" w:space="0" w:color="4761C7"/>
              <w:left w:val="single" w:sz="4" w:space="0" w:color="4761C7"/>
              <w:bottom w:val="single" w:sz="4" w:space="0" w:color="4761C7"/>
              <w:right w:val="single" w:sz="4" w:space="0" w:color="4761C7"/>
            </w:tcBorders>
            <w:shd w:val="clear" w:color="auto" w:fill="C1CAEC"/>
          </w:tcPr>
          <w:p w14:paraId="1769D17C"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Qualité (nature des activités) et nombre des fournisseurs de rangs, 2, 3 etc. (fournisseurs de fournisseurs)</w:t>
            </w:r>
          </w:p>
        </w:tc>
        <w:tc>
          <w:tcPr>
            <w:tcW w:w="2147" w:type="dxa"/>
            <w:tcBorders>
              <w:top w:val="single" w:sz="4" w:space="0" w:color="4761C7"/>
              <w:left w:val="single" w:sz="4" w:space="0" w:color="4761C7"/>
              <w:bottom w:val="single" w:sz="4" w:space="0" w:color="4761C7"/>
              <w:right w:val="single" w:sz="4" w:space="0" w:color="4761C7"/>
            </w:tcBorders>
            <w:shd w:val="clear" w:color="auto" w:fill="C1CAEC"/>
          </w:tcPr>
          <w:p w14:paraId="51964E53"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Préciser</w:t>
            </w:r>
          </w:p>
        </w:tc>
        <w:tc>
          <w:tcPr>
            <w:tcW w:w="3400" w:type="dxa"/>
            <w:tcBorders>
              <w:top w:val="single" w:sz="4" w:space="0" w:color="4761C7"/>
              <w:left w:val="single" w:sz="4" w:space="0" w:color="4761C7"/>
              <w:bottom w:val="single" w:sz="4" w:space="0" w:color="4761C7"/>
              <w:right w:val="single" w:sz="4" w:space="0" w:color="4761C7"/>
            </w:tcBorders>
            <w:shd w:val="clear" w:color="auto" w:fill="C1CAEC"/>
          </w:tcPr>
          <w:p w14:paraId="0E479C8C" w14:textId="77777777" w:rsidR="00474644" w:rsidRPr="0028044A" w:rsidRDefault="00474644" w:rsidP="009771BF">
            <w:pPr>
              <w:pStyle w:val="Sansinterligne"/>
              <w:rPr>
                <w:rFonts w:ascii="Marianne" w:hAnsi="Marianne"/>
                <w:sz w:val="20"/>
                <w:szCs w:val="20"/>
              </w:rPr>
            </w:pPr>
          </w:p>
        </w:tc>
        <w:tc>
          <w:tcPr>
            <w:tcW w:w="1773" w:type="dxa"/>
            <w:tcBorders>
              <w:top w:val="single" w:sz="4" w:space="0" w:color="4761C7"/>
              <w:left w:val="single" w:sz="4" w:space="0" w:color="4761C7"/>
              <w:bottom w:val="single" w:sz="4" w:space="0" w:color="4761C7"/>
              <w:right w:val="single" w:sz="4" w:space="0" w:color="4761C7"/>
            </w:tcBorders>
            <w:shd w:val="clear" w:color="auto" w:fill="C1CAEC"/>
          </w:tcPr>
          <w:p w14:paraId="6C4D6AE4" w14:textId="77777777" w:rsidR="00474644" w:rsidRPr="0028044A" w:rsidRDefault="00474644" w:rsidP="009771BF">
            <w:pPr>
              <w:pStyle w:val="Sansinterligne"/>
              <w:rPr>
                <w:rFonts w:ascii="Marianne" w:hAnsi="Marianne"/>
                <w:sz w:val="20"/>
                <w:szCs w:val="20"/>
              </w:rPr>
            </w:pPr>
          </w:p>
        </w:tc>
      </w:tr>
    </w:tbl>
    <w:p w14:paraId="4135624F" w14:textId="77777777" w:rsidR="00474644" w:rsidRPr="0028044A" w:rsidRDefault="00474644" w:rsidP="00474644"/>
    <w:p w14:paraId="38094C0A" w14:textId="77777777" w:rsidR="00474644" w:rsidRPr="0028044A" w:rsidRDefault="00474644" w:rsidP="00474644"/>
    <w:p w14:paraId="57B6DF38" w14:textId="77777777" w:rsidR="00474644" w:rsidRPr="0028044A" w:rsidRDefault="00474644" w:rsidP="00474644"/>
    <w:p w14:paraId="1D9E3B0B" w14:textId="77777777" w:rsidR="00474644" w:rsidRPr="0028044A" w:rsidRDefault="00474644" w:rsidP="00474644"/>
    <w:p w14:paraId="5A4BC459" w14:textId="77777777" w:rsidR="00474644" w:rsidRPr="0028044A" w:rsidRDefault="00474644" w:rsidP="00474644"/>
    <w:tbl>
      <w:tblPr>
        <w:tblW w:w="15042" w:type="dxa"/>
        <w:tblInd w:w="-5" w:type="dxa"/>
        <w:tblLayout w:type="fixed"/>
        <w:tblLook w:val="0000" w:firstRow="0" w:lastRow="0" w:firstColumn="0" w:lastColumn="0" w:noHBand="0" w:noVBand="0"/>
      </w:tblPr>
      <w:tblGrid>
        <w:gridCol w:w="5236"/>
        <w:gridCol w:w="4291"/>
        <w:gridCol w:w="3087"/>
        <w:gridCol w:w="2428"/>
      </w:tblGrid>
      <w:tr w:rsidR="00474644" w:rsidRPr="0028044A" w14:paraId="6C7C88E4" w14:textId="77777777" w:rsidTr="009771BF">
        <w:trPr>
          <w:trHeight w:val="20"/>
        </w:trPr>
        <w:tc>
          <w:tcPr>
            <w:tcW w:w="15042" w:type="dxa"/>
            <w:gridSpan w:val="4"/>
            <w:tcBorders>
              <w:top w:val="single" w:sz="4" w:space="0" w:color="1A2656"/>
              <w:left w:val="single" w:sz="4" w:space="0" w:color="1A2656"/>
              <w:bottom w:val="single" w:sz="4" w:space="0" w:color="1A2656"/>
              <w:right w:val="single" w:sz="4" w:space="0" w:color="1A2656"/>
            </w:tcBorders>
            <w:shd w:val="clear" w:color="auto" w:fill="1A2656"/>
          </w:tcPr>
          <w:p w14:paraId="27B882BE" w14:textId="77777777" w:rsidR="00474644" w:rsidRPr="0028044A" w:rsidRDefault="00474644" w:rsidP="009771BF">
            <w:pPr>
              <w:pStyle w:val="Sansinterligne"/>
              <w:jc w:val="center"/>
              <w:rPr>
                <w:rFonts w:ascii="Marianne" w:hAnsi="Marianne"/>
                <w:b/>
                <w:bCs/>
                <w:color w:val="FFFFFF" w:themeColor="background1"/>
                <w:sz w:val="20"/>
                <w:szCs w:val="20"/>
              </w:rPr>
            </w:pPr>
            <w:r w:rsidRPr="0028044A">
              <w:rPr>
                <w:rFonts w:ascii="Marianne" w:hAnsi="Marianne"/>
                <w:b/>
                <w:bCs/>
                <w:color w:val="FFFFFF" w:themeColor="background1"/>
                <w:sz w:val="20"/>
                <w:szCs w:val="20"/>
              </w:rPr>
              <w:t>Formalisation d'une démarche de responsabilité sociale</w:t>
            </w:r>
          </w:p>
        </w:tc>
      </w:tr>
      <w:tr w:rsidR="00474644" w:rsidRPr="0028044A" w14:paraId="6BCEE73A" w14:textId="77777777" w:rsidTr="009771BF">
        <w:trPr>
          <w:trHeight w:val="20"/>
        </w:trPr>
        <w:tc>
          <w:tcPr>
            <w:tcW w:w="5236" w:type="dxa"/>
            <w:tcBorders>
              <w:top w:val="single" w:sz="4" w:space="0" w:color="4761C7"/>
              <w:left w:val="single" w:sz="4" w:space="0" w:color="4761C7"/>
              <w:bottom w:val="single" w:sz="4" w:space="0" w:color="4761C7"/>
              <w:right w:val="single" w:sz="4" w:space="0" w:color="4761C7"/>
            </w:tcBorders>
            <w:shd w:val="clear" w:color="auto" w:fill="C1CAEC"/>
          </w:tcPr>
          <w:p w14:paraId="009C72D1"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Thème</w:t>
            </w:r>
          </w:p>
        </w:tc>
        <w:tc>
          <w:tcPr>
            <w:tcW w:w="4291" w:type="dxa"/>
            <w:tcBorders>
              <w:top w:val="single" w:sz="4" w:space="0" w:color="4761C7"/>
              <w:left w:val="single" w:sz="4" w:space="0" w:color="4761C7"/>
              <w:bottom w:val="single" w:sz="4" w:space="0" w:color="4761C7"/>
              <w:right w:val="single" w:sz="4" w:space="0" w:color="4761C7"/>
            </w:tcBorders>
            <w:shd w:val="clear" w:color="auto" w:fill="C1CAEC"/>
          </w:tcPr>
          <w:p w14:paraId="0CED6344" w14:textId="77777777" w:rsidR="00474644" w:rsidRPr="0028044A" w:rsidRDefault="00474644" w:rsidP="009771BF">
            <w:pPr>
              <w:pStyle w:val="Sansinterligne"/>
              <w:rPr>
                <w:rFonts w:ascii="Marianne" w:hAnsi="Marianne"/>
                <w:sz w:val="20"/>
                <w:szCs w:val="20"/>
              </w:rPr>
            </w:pPr>
            <w:r w:rsidRPr="0028044A">
              <w:rPr>
                <w:rFonts w:ascii="Marianne" w:hAnsi="Marianne"/>
                <w:sz w:val="20"/>
                <w:szCs w:val="20"/>
              </w:rPr>
              <w:t>Type de réponse attendue</w:t>
            </w:r>
          </w:p>
        </w:tc>
        <w:tc>
          <w:tcPr>
            <w:tcW w:w="3087" w:type="dxa"/>
            <w:tcBorders>
              <w:top w:val="single" w:sz="4" w:space="0" w:color="4761C7"/>
              <w:left w:val="single" w:sz="4" w:space="0" w:color="4761C7"/>
              <w:bottom w:val="single" w:sz="4" w:space="0" w:color="4761C7"/>
              <w:right w:val="single" w:sz="4" w:space="0" w:color="4761C7"/>
            </w:tcBorders>
            <w:shd w:val="clear" w:color="auto" w:fill="C1CAEC"/>
          </w:tcPr>
          <w:p w14:paraId="0A05E90C" w14:textId="77777777" w:rsidR="00474644" w:rsidRPr="0028044A" w:rsidRDefault="00474644" w:rsidP="009771BF">
            <w:pPr>
              <w:pStyle w:val="Sansinterligne"/>
              <w:rPr>
                <w:rFonts w:ascii="Marianne" w:hAnsi="Marianne"/>
                <w:sz w:val="20"/>
                <w:szCs w:val="20"/>
              </w:rPr>
            </w:pPr>
            <w:r w:rsidRPr="0028044A">
              <w:rPr>
                <w:rFonts w:ascii="Marianne" w:hAnsi="Marianne"/>
                <w:sz w:val="20"/>
                <w:szCs w:val="20"/>
              </w:rPr>
              <w:t>Réponse du soumissionnaire</w:t>
            </w:r>
            <w:r w:rsidRPr="0028044A">
              <w:rPr>
                <w:rFonts w:cs="Calibri"/>
                <w:sz w:val="20"/>
                <w:szCs w:val="20"/>
              </w:rPr>
              <w:t> </w:t>
            </w:r>
            <w:r w:rsidRPr="0028044A">
              <w:rPr>
                <w:rFonts w:ascii="Marianne" w:hAnsi="Marianne"/>
                <w:sz w:val="20"/>
                <w:szCs w:val="20"/>
              </w:rPr>
              <w:t xml:space="preserve">; </w:t>
            </w:r>
            <w:r w:rsidRPr="0028044A">
              <w:rPr>
                <w:rFonts w:ascii="Marianne" w:hAnsi="Marianne"/>
                <w:i/>
                <w:sz w:val="20"/>
                <w:szCs w:val="20"/>
              </w:rPr>
              <w:t>Si l’information n’est pas maîtrisée, merci de le préciser</w:t>
            </w:r>
          </w:p>
        </w:tc>
        <w:tc>
          <w:tcPr>
            <w:tcW w:w="2428" w:type="dxa"/>
            <w:tcBorders>
              <w:top w:val="single" w:sz="4" w:space="0" w:color="4761C7"/>
              <w:left w:val="single" w:sz="4" w:space="0" w:color="4761C7"/>
              <w:bottom w:val="single" w:sz="4" w:space="0" w:color="4761C7"/>
              <w:right w:val="single" w:sz="4" w:space="0" w:color="4761C7"/>
            </w:tcBorders>
            <w:shd w:val="clear" w:color="auto" w:fill="C1CAEC"/>
          </w:tcPr>
          <w:p w14:paraId="1FCA18F6" w14:textId="77777777" w:rsidR="00474644" w:rsidRPr="0028044A" w:rsidRDefault="00474644" w:rsidP="009771BF">
            <w:pPr>
              <w:pStyle w:val="Sansinterligne"/>
              <w:rPr>
                <w:rFonts w:ascii="Marianne" w:hAnsi="Marianne"/>
                <w:sz w:val="20"/>
                <w:szCs w:val="20"/>
              </w:rPr>
            </w:pPr>
            <w:r w:rsidRPr="0028044A">
              <w:rPr>
                <w:rFonts w:ascii="Marianne" w:hAnsi="Marianne"/>
                <w:sz w:val="20"/>
                <w:szCs w:val="20"/>
              </w:rPr>
              <w:t xml:space="preserve">Moyen de preuve associé </w:t>
            </w:r>
          </w:p>
          <w:p w14:paraId="272C5BEA" w14:textId="77777777" w:rsidR="00474644" w:rsidRPr="0028044A" w:rsidRDefault="00474644" w:rsidP="009771BF">
            <w:pPr>
              <w:pStyle w:val="Sansinterligne"/>
              <w:rPr>
                <w:rFonts w:ascii="Marianne" w:hAnsi="Marianne"/>
                <w:sz w:val="20"/>
                <w:szCs w:val="20"/>
              </w:rPr>
            </w:pPr>
            <w:r w:rsidRPr="0028044A">
              <w:rPr>
                <w:rFonts w:ascii="Marianne" w:hAnsi="Marianne"/>
                <w:sz w:val="20"/>
                <w:szCs w:val="20"/>
              </w:rPr>
              <w:t>(Oui/Non</w:t>
            </w:r>
            <w:r w:rsidRPr="0028044A">
              <w:rPr>
                <w:rFonts w:cs="Calibri"/>
                <w:sz w:val="20"/>
                <w:szCs w:val="20"/>
              </w:rPr>
              <w:t> </w:t>
            </w:r>
            <w:r w:rsidRPr="0028044A">
              <w:rPr>
                <w:rFonts w:ascii="Marianne" w:hAnsi="Marianne"/>
                <w:sz w:val="20"/>
                <w:szCs w:val="20"/>
              </w:rPr>
              <w:t>; Si oui pr</w:t>
            </w:r>
            <w:r w:rsidRPr="0028044A">
              <w:rPr>
                <w:rFonts w:ascii="Marianne" w:hAnsi="Marianne" w:cs="Marianne"/>
                <w:sz w:val="20"/>
                <w:szCs w:val="20"/>
              </w:rPr>
              <w:t>é</w:t>
            </w:r>
            <w:r w:rsidRPr="0028044A">
              <w:rPr>
                <w:rFonts w:ascii="Marianne" w:hAnsi="Marianne"/>
                <w:sz w:val="20"/>
                <w:szCs w:val="20"/>
              </w:rPr>
              <w:t>ciser)</w:t>
            </w:r>
          </w:p>
        </w:tc>
      </w:tr>
      <w:tr w:rsidR="00474644" w:rsidRPr="0028044A" w14:paraId="7E9B3EA3" w14:textId="77777777" w:rsidTr="009771BF">
        <w:trPr>
          <w:trHeight w:val="20"/>
        </w:trPr>
        <w:tc>
          <w:tcPr>
            <w:tcW w:w="5236" w:type="dxa"/>
            <w:tcBorders>
              <w:top w:val="single" w:sz="4" w:space="0" w:color="4761C7"/>
              <w:left w:val="single" w:sz="4" w:space="0" w:color="4761C7"/>
              <w:bottom w:val="single" w:sz="4" w:space="0" w:color="4761C7"/>
              <w:right w:val="single" w:sz="4" w:space="0" w:color="4761C7"/>
            </w:tcBorders>
          </w:tcPr>
          <w:p w14:paraId="7B897BA3"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Le soumissionnaire est-il soumis aux obligations de la loi relative au devoir de vigilance des sociétés mères et des entreprises donneuses d'ordre (loi n°2017-399 du 27 mars 2017)</w:t>
            </w:r>
            <w:r w:rsidRPr="0028044A">
              <w:rPr>
                <w:rFonts w:cs="Calibri"/>
                <w:b/>
                <w:bCs/>
                <w:sz w:val="20"/>
                <w:szCs w:val="20"/>
              </w:rPr>
              <w:t> </w:t>
            </w:r>
            <w:r w:rsidRPr="0028044A">
              <w:rPr>
                <w:rFonts w:ascii="Marianne" w:hAnsi="Marianne"/>
                <w:b/>
                <w:bCs/>
                <w:sz w:val="20"/>
                <w:szCs w:val="20"/>
              </w:rPr>
              <w:t>?</w:t>
            </w:r>
          </w:p>
        </w:tc>
        <w:tc>
          <w:tcPr>
            <w:tcW w:w="4291" w:type="dxa"/>
            <w:tcBorders>
              <w:top w:val="single" w:sz="4" w:space="0" w:color="4761C7"/>
              <w:left w:val="single" w:sz="4" w:space="0" w:color="4761C7"/>
              <w:bottom w:val="single" w:sz="4" w:space="0" w:color="4761C7"/>
              <w:right w:val="single" w:sz="4" w:space="0" w:color="4761C7"/>
            </w:tcBorders>
          </w:tcPr>
          <w:p w14:paraId="64592375"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Oui/non</w:t>
            </w:r>
            <w:r w:rsidRPr="0028044A">
              <w:rPr>
                <w:rFonts w:ascii="Marianne" w:hAnsi="Marianne"/>
                <w:i/>
                <w:iCs/>
                <w:sz w:val="20"/>
                <w:szCs w:val="20"/>
              </w:rPr>
              <w:br/>
              <w:t>Si oui, décrire les actions entreprises et communiquer le plan de vigilance adopté (ou un lien de téléchargement) ainsi que le dernier rapport annuel de suivi</w:t>
            </w:r>
          </w:p>
        </w:tc>
        <w:tc>
          <w:tcPr>
            <w:tcW w:w="3087" w:type="dxa"/>
            <w:tcBorders>
              <w:top w:val="single" w:sz="4" w:space="0" w:color="4761C7"/>
              <w:left w:val="single" w:sz="4" w:space="0" w:color="4761C7"/>
              <w:bottom w:val="single" w:sz="4" w:space="0" w:color="4761C7"/>
              <w:right w:val="single" w:sz="4" w:space="0" w:color="4761C7"/>
            </w:tcBorders>
          </w:tcPr>
          <w:p w14:paraId="4AB23A76" w14:textId="77777777" w:rsidR="00474644" w:rsidRPr="0028044A" w:rsidRDefault="00474644" w:rsidP="009771BF">
            <w:pPr>
              <w:pStyle w:val="Sansinterligne"/>
              <w:rPr>
                <w:rFonts w:ascii="Marianne" w:hAnsi="Marianne"/>
                <w:sz w:val="20"/>
                <w:szCs w:val="20"/>
              </w:rPr>
            </w:pPr>
          </w:p>
        </w:tc>
        <w:tc>
          <w:tcPr>
            <w:tcW w:w="2428" w:type="dxa"/>
            <w:tcBorders>
              <w:top w:val="single" w:sz="4" w:space="0" w:color="4761C7"/>
              <w:left w:val="single" w:sz="4" w:space="0" w:color="4761C7"/>
              <w:bottom w:val="single" w:sz="4" w:space="0" w:color="4761C7"/>
              <w:right w:val="single" w:sz="4" w:space="0" w:color="4761C7"/>
            </w:tcBorders>
          </w:tcPr>
          <w:p w14:paraId="32799D7B" w14:textId="77777777" w:rsidR="00474644" w:rsidRPr="0028044A" w:rsidRDefault="00474644" w:rsidP="009771BF">
            <w:pPr>
              <w:pStyle w:val="Sansinterligne"/>
              <w:rPr>
                <w:rFonts w:ascii="Marianne" w:hAnsi="Marianne"/>
                <w:sz w:val="20"/>
                <w:szCs w:val="20"/>
              </w:rPr>
            </w:pPr>
            <w:r w:rsidRPr="0028044A">
              <w:rPr>
                <w:rFonts w:cs="Calibri"/>
                <w:sz w:val="20"/>
                <w:szCs w:val="20"/>
              </w:rPr>
              <w:t> </w:t>
            </w:r>
          </w:p>
        </w:tc>
      </w:tr>
      <w:tr w:rsidR="00474644" w:rsidRPr="0028044A" w14:paraId="42AD6625" w14:textId="77777777" w:rsidTr="009771BF">
        <w:trPr>
          <w:trHeight w:val="20"/>
        </w:trPr>
        <w:tc>
          <w:tcPr>
            <w:tcW w:w="5236" w:type="dxa"/>
            <w:tcBorders>
              <w:top w:val="single" w:sz="4" w:space="0" w:color="4761C7"/>
              <w:left w:val="single" w:sz="4" w:space="0" w:color="4761C7"/>
              <w:bottom w:val="single" w:sz="4" w:space="0" w:color="4761C7"/>
              <w:right w:val="single" w:sz="4" w:space="0" w:color="4761C7"/>
            </w:tcBorders>
            <w:shd w:val="clear" w:color="auto" w:fill="C1CAEC"/>
          </w:tcPr>
          <w:p w14:paraId="24BEF3F2"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Le soumissionnaire est-il membre d'une initiative multipartite ou d'une organisation engagée en faveur du respect des droits humains fondamentaux au travail ? (</w:t>
            </w:r>
            <w:proofErr w:type="gramStart"/>
            <w:r w:rsidRPr="0028044A">
              <w:rPr>
                <w:rFonts w:ascii="Marianne" w:hAnsi="Marianne"/>
                <w:b/>
                <w:bCs/>
                <w:sz w:val="20"/>
                <w:szCs w:val="20"/>
              </w:rPr>
              <w:t>ex</w:t>
            </w:r>
            <w:proofErr w:type="gramEnd"/>
            <w:r w:rsidRPr="0028044A">
              <w:rPr>
                <w:rFonts w:cs="Calibri"/>
                <w:b/>
                <w:bCs/>
                <w:sz w:val="20"/>
                <w:szCs w:val="20"/>
              </w:rPr>
              <w:t> </w:t>
            </w:r>
            <w:r w:rsidRPr="0028044A">
              <w:rPr>
                <w:rFonts w:ascii="Marianne" w:hAnsi="Marianne"/>
                <w:b/>
                <w:bCs/>
                <w:sz w:val="20"/>
                <w:szCs w:val="20"/>
              </w:rPr>
              <w:t xml:space="preserve">: </w:t>
            </w:r>
            <w:proofErr w:type="spellStart"/>
            <w:r w:rsidRPr="0028044A">
              <w:rPr>
                <w:rFonts w:ascii="Marianne" w:hAnsi="Marianne"/>
                <w:b/>
                <w:bCs/>
                <w:sz w:val="20"/>
                <w:szCs w:val="20"/>
              </w:rPr>
              <w:t>Fair</w:t>
            </w:r>
            <w:proofErr w:type="spellEnd"/>
            <w:r w:rsidRPr="0028044A">
              <w:rPr>
                <w:rFonts w:ascii="Marianne" w:hAnsi="Marianne"/>
                <w:b/>
                <w:bCs/>
                <w:sz w:val="20"/>
                <w:szCs w:val="20"/>
              </w:rPr>
              <w:t xml:space="preserve"> Wear </w:t>
            </w:r>
            <w:proofErr w:type="spellStart"/>
            <w:r w:rsidRPr="0028044A">
              <w:rPr>
                <w:rFonts w:ascii="Marianne" w:hAnsi="Marianne"/>
                <w:b/>
                <w:bCs/>
                <w:sz w:val="20"/>
                <w:szCs w:val="20"/>
              </w:rPr>
              <w:t>Foundation</w:t>
            </w:r>
            <w:proofErr w:type="spellEnd"/>
            <w:r w:rsidRPr="0028044A">
              <w:rPr>
                <w:rFonts w:ascii="Marianne" w:hAnsi="Marianne"/>
                <w:b/>
                <w:bCs/>
                <w:sz w:val="20"/>
                <w:szCs w:val="20"/>
              </w:rPr>
              <w:t>, Bette Cotton Initiative)</w:t>
            </w:r>
          </w:p>
        </w:tc>
        <w:tc>
          <w:tcPr>
            <w:tcW w:w="4291" w:type="dxa"/>
            <w:tcBorders>
              <w:top w:val="single" w:sz="4" w:space="0" w:color="4761C7"/>
              <w:left w:val="single" w:sz="4" w:space="0" w:color="4761C7"/>
              <w:bottom w:val="single" w:sz="4" w:space="0" w:color="4761C7"/>
              <w:right w:val="single" w:sz="4" w:space="0" w:color="4761C7"/>
            </w:tcBorders>
            <w:shd w:val="clear" w:color="auto" w:fill="C1CAEC"/>
          </w:tcPr>
          <w:p w14:paraId="4CA140C9"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Oui/non</w:t>
            </w:r>
          </w:p>
          <w:p w14:paraId="613F4FDC"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Si oui, mentionner l’initiative et fournir le justificatif d’adhésion</w:t>
            </w:r>
          </w:p>
        </w:tc>
        <w:tc>
          <w:tcPr>
            <w:tcW w:w="3087" w:type="dxa"/>
            <w:tcBorders>
              <w:top w:val="single" w:sz="4" w:space="0" w:color="4761C7"/>
              <w:left w:val="single" w:sz="4" w:space="0" w:color="4761C7"/>
              <w:bottom w:val="single" w:sz="4" w:space="0" w:color="4761C7"/>
              <w:right w:val="single" w:sz="4" w:space="0" w:color="4761C7"/>
            </w:tcBorders>
            <w:shd w:val="clear" w:color="auto" w:fill="C1CAEC"/>
          </w:tcPr>
          <w:p w14:paraId="54E799E4" w14:textId="77777777" w:rsidR="00474644" w:rsidRPr="0028044A" w:rsidRDefault="00474644" w:rsidP="009771BF">
            <w:pPr>
              <w:pStyle w:val="Sansinterligne"/>
              <w:rPr>
                <w:rFonts w:ascii="Marianne" w:hAnsi="Marianne"/>
                <w:sz w:val="20"/>
                <w:szCs w:val="20"/>
              </w:rPr>
            </w:pPr>
            <w:r w:rsidRPr="0028044A">
              <w:rPr>
                <w:rFonts w:cs="Calibri"/>
                <w:sz w:val="20"/>
                <w:szCs w:val="20"/>
              </w:rPr>
              <w:t> </w:t>
            </w:r>
          </w:p>
        </w:tc>
        <w:tc>
          <w:tcPr>
            <w:tcW w:w="2428" w:type="dxa"/>
            <w:tcBorders>
              <w:top w:val="single" w:sz="4" w:space="0" w:color="4761C7"/>
              <w:left w:val="single" w:sz="4" w:space="0" w:color="4761C7"/>
              <w:bottom w:val="single" w:sz="4" w:space="0" w:color="4761C7"/>
              <w:right w:val="single" w:sz="4" w:space="0" w:color="4761C7"/>
            </w:tcBorders>
            <w:shd w:val="clear" w:color="auto" w:fill="C1CAEC"/>
          </w:tcPr>
          <w:p w14:paraId="54079A0A" w14:textId="77777777" w:rsidR="00474644" w:rsidRPr="0028044A" w:rsidRDefault="00474644" w:rsidP="009771BF">
            <w:pPr>
              <w:pStyle w:val="Sansinterligne"/>
              <w:rPr>
                <w:rFonts w:ascii="Marianne" w:hAnsi="Marianne"/>
                <w:sz w:val="20"/>
                <w:szCs w:val="20"/>
              </w:rPr>
            </w:pPr>
            <w:r w:rsidRPr="0028044A">
              <w:rPr>
                <w:rFonts w:cs="Calibri"/>
                <w:sz w:val="20"/>
                <w:szCs w:val="20"/>
              </w:rPr>
              <w:t> </w:t>
            </w:r>
          </w:p>
        </w:tc>
      </w:tr>
      <w:tr w:rsidR="00474644" w:rsidRPr="0028044A" w14:paraId="5D4233C0" w14:textId="77777777" w:rsidTr="009771BF">
        <w:trPr>
          <w:trHeight w:val="20"/>
        </w:trPr>
        <w:tc>
          <w:tcPr>
            <w:tcW w:w="5236" w:type="dxa"/>
            <w:tcBorders>
              <w:top w:val="single" w:sz="4" w:space="0" w:color="4761C7"/>
              <w:left w:val="single" w:sz="4" w:space="0" w:color="4761C7"/>
              <w:bottom w:val="single" w:sz="4" w:space="0" w:color="4761C7"/>
              <w:right w:val="single" w:sz="4" w:space="0" w:color="4761C7"/>
            </w:tcBorders>
          </w:tcPr>
          <w:p w14:paraId="11348498"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Le soumissionnaire a-t-il défini et formalisé une stratégie en matière de responsabilité sociale et sociétale en direction de ses fournisseurs ?</w:t>
            </w:r>
          </w:p>
          <w:p w14:paraId="26CF64F5"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Si oui, la décrire et préciser les points de vigilance identifiés et les actions préventives engagées notamment en faveur de délais de livraison et de cadences de travail dans les usines de fabrication compatibles avec des conditions sociales de travail décentes</w:t>
            </w:r>
          </w:p>
          <w:p w14:paraId="7D60C525"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Si non, cette stratégie est-elle en cours de définition/validation ?</w:t>
            </w:r>
          </w:p>
        </w:tc>
        <w:tc>
          <w:tcPr>
            <w:tcW w:w="4291" w:type="dxa"/>
            <w:tcBorders>
              <w:top w:val="single" w:sz="4" w:space="0" w:color="4761C7"/>
              <w:left w:val="single" w:sz="4" w:space="0" w:color="4761C7"/>
              <w:bottom w:val="single" w:sz="4" w:space="0" w:color="4761C7"/>
              <w:right w:val="single" w:sz="4" w:space="0" w:color="4761C7"/>
            </w:tcBorders>
          </w:tcPr>
          <w:p w14:paraId="04781AD9"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Oui/non</w:t>
            </w:r>
          </w:p>
          <w:p w14:paraId="0EAABACC"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Si oui, fournir le justificatif</w:t>
            </w:r>
          </w:p>
        </w:tc>
        <w:tc>
          <w:tcPr>
            <w:tcW w:w="3087" w:type="dxa"/>
            <w:tcBorders>
              <w:top w:val="single" w:sz="4" w:space="0" w:color="4761C7"/>
              <w:left w:val="single" w:sz="4" w:space="0" w:color="4761C7"/>
              <w:bottom w:val="single" w:sz="4" w:space="0" w:color="4761C7"/>
              <w:right w:val="single" w:sz="4" w:space="0" w:color="4761C7"/>
            </w:tcBorders>
          </w:tcPr>
          <w:p w14:paraId="46CCCDEB" w14:textId="77777777" w:rsidR="00474644" w:rsidRPr="0028044A" w:rsidRDefault="00474644" w:rsidP="009771BF">
            <w:pPr>
              <w:pStyle w:val="Sansinterligne"/>
              <w:rPr>
                <w:rFonts w:ascii="Marianne" w:hAnsi="Marianne"/>
                <w:sz w:val="20"/>
                <w:szCs w:val="20"/>
              </w:rPr>
            </w:pPr>
            <w:r w:rsidRPr="0028044A">
              <w:rPr>
                <w:rFonts w:cs="Calibri"/>
                <w:sz w:val="20"/>
                <w:szCs w:val="20"/>
              </w:rPr>
              <w:t> </w:t>
            </w:r>
          </w:p>
        </w:tc>
        <w:tc>
          <w:tcPr>
            <w:tcW w:w="2428" w:type="dxa"/>
            <w:tcBorders>
              <w:top w:val="single" w:sz="4" w:space="0" w:color="4761C7"/>
              <w:left w:val="single" w:sz="4" w:space="0" w:color="4761C7"/>
              <w:bottom w:val="single" w:sz="4" w:space="0" w:color="4761C7"/>
              <w:right w:val="single" w:sz="4" w:space="0" w:color="4761C7"/>
            </w:tcBorders>
          </w:tcPr>
          <w:p w14:paraId="3A0497D9" w14:textId="77777777" w:rsidR="00474644" w:rsidRPr="0028044A" w:rsidRDefault="00474644" w:rsidP="009771BF">
            <w:pPr>
              <w:pStyle w:val="Sansinterligne"/>
              <w:rPr>
                <w:rFonts w:ascii="Marianne" w:hAnsi="Marianne"/>
                <w:sz w:val="20"/>
                <w:szCs w:val="20"/>
              </w:rPr>
            </w:pPr>
            <w:r w:rsidRPr="0028044A">
              <w:rPr>
                <w:rFonts w:cs="Calibri"/>
                <w:sz w:val="20"/>
                <w:szCs w:val="20"/>
              </w:rPr>
              <w:t> </w:t>
            </w:r>
          </w:p>
        </w:tc>
      </w:tr>
    </w:tbl>
    <w:p w14:paraId="4FC8375F" w14:textId="77777777" w:rsidR="00474644" w:rsidRPr="0028044A" w:rsidRDefault="00474644" w:rsidP="00474644"/>
    <w:p w14:paraId="4F01238F" w14:textId="77777777" w:rsidR="00474644" w:rsidRPr="0028044A" w:rsidRDefault="00474644" w:rsidP="00474644"/>
    <w:p w14:paraId="79BDFBF0" w14:textId="77777777" w:rsidR="00474644" w:rsidRPr="0028044A" w:rsidRDefault="00474644" w:rsidP="00474644"/>
    <w:p w14:paraId="087721F9" w14:textId="77777777" w:rsidR="00474644" w:rsidRPr="0028044A" w:rsidRDefault="00474644" w:rsidP="00474644"/>
    <w:p w14:paraId="5D5F03A1" w14:textId="77777777" w:rsidR="00474644" w:rsidRPr="0028044A" w:rsidRDefault="00474644" w:rsidP="00474644"/>
    <w:p w14:paraId="39F25526" w14:textId="77777777" w:rsidR="00474644" w:rsidRPr="0028044A" w:rsidRDefault="00474644" w:rsidP="00474644"/>
    <w:p w14:paraId="20B9619D" w14:textId="77777777" w:rsidR="00474644" w:rsidRPr="0028044A" w:rsidRDefault="00474644" w:rsidP="00474644"/>
    <w:p w14:paraId="02E282AE" w14:textId="77777777" w:rsidR="00474644" w:rsidRPr="0028044A" w:rsidRDefault="00474644" w:rsidP="00474644"/>
    <w:tbl>
      <w:tblPr>
        <w:tblW w:w="15008" w:type="dxa"/>
        <w:tblInd w:w="-5" w:type="dxa"/>
        <w:tblLayout w:type="fixed"/>
        <w:tblLook w:val="0000" w:firstRow="0" w:lastRow="0" w:firstColumn="0" w:lastColumn="0" w:noHBand="0" w:noVBand="0"/>
      </w:tblPr>
      <w:tblGrid>
        <w:gridCol w:w="8669"/>
        <w:gridCol w:w="1433"/>
        <w:gridCol w:w="3338"/>
        <w:gridCol w:w="1568"/>
      </w:tblGrid>
      <w:tr w:rsidR="00474644" w:rsidRPr="0028044A" w14:paraId="3498BB71" w14:textId="77777777" w:rsidTr="009771BF">
        <w:trPr>
          <w:cantSplit/>
          <w:trHeight w:val="20"/>
          <w:tblHeader/>
        </w:trPr>
        <w:tc>
          <w:tcPr>
            <w:tcW w:w="15008" w:type="dxa"/>
            <w:gridSpan w:val="4"/>
            <w:tcBorders>
              <w:top w:val="single" w:sz="4" w:space="0" w:color="1A2656"/>
              <w:left w:val="single" w:sz="4" w:space="0" w:color="1A2656"/>
              <w:bottom w:val="single" w:sz="4" w:space="0" w:color="1A2656"/>
              <w:right w:val="single" w:sz="4" w:space="0" w:color="1A2656"/>
            </w:tcBorders>
            <w:shd w:val="clear" w:color="auto" w:fill="1A2656"/>
          </w:tcPr>
          <w:p w14:paraId="46BBFAFE" w14:textId="77777777" w:rsidR="00474644" w:rsidRPr="0028044A" w:rsidRDefault="00474644" w:rsidP="009771BF">
            <w:pPr>
              <w:pStyle w:val="Sansinterligne"/>
              <w:jc w:val="center"/>
              <w:rPr>
                <w:rFonts w:ascii="Marianne" w:hAnsi="Marianne"/>
                <w:b/>
                <w:bCs/>
                <w:color w:val="FFFFFF" w:themeColor="background1"/>
                <w:sz w:val="20"/>
                <w:szCs w:val="20"/>
              </w:rPr>
            </w:pPr>
            <w:r w:rsidRPr="0028044A">
              <w:rPr>
                <w:rFonts w:ascii="Marianne" w:hAnsi="Marianne"/>
                <w:b/>
                <w:bCs/>
                <w:color w:val="FFFFFF" w:themeColor="background1"/>
                <w:sz w:val="20"/>
                <w:szCs w:val="20"/>
              </w:rPr>
              <w:lastRenderedPageBreak/>
              <w:t>Transparence et fiabilité des informations</w:t>
            </w:r>
          </w:p>
        </w:tc>
      </w:tr>
      <w:tr w:rsidR="00474644" w:rsidRPr="0028044A" w14:paraId="1A1A45C0" w14:textId="77777777" w:rsidTr="009771BF">
        <w:trPr>
          <w:cantSplit/>
          <w:trHeight w:val="20"/>
        </w:trPr>
        <w:tc>
          <w:tcPr>
            <w:tcW w:w="8669" w:type="dxa"/>
            <w:tcBorders>
              <w:top w:val="single" w:sz="4" w:space="0" w:color="4761C7"/>
              <w:left w:val="single" w:sz="4" w:space="0" w:color="4761C7"/>
              <w:bottom w:val="single" w:sz="4" w:space="0" w:color="4761C7"/>
              <w:right w:val="single" w:sz="4" w:space="0" w:color="4761C7"/>
            </w:tcBorders>
            <w:shd w:val="clear" w:color="auto" w:fill="C1CAEC"/>
          </w:tcPr>
          <w:p w14:paraId="625BAE5F"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Thème</w:t>
            </w:r>
          </w:p>
        </w:tc>
        <w:tc>
          <w:tcPr>
            <w:tcW w:w="1433" w:type="dxa"/>
            <w:tcBorders>
              <w:top w:val="single" w:sz="4" w:space="0" w:color="4761C7"/>
              <w:left w:val="single" w:sz="4" w:space="0" w:color="4761C7"/>
              <w:bottom w:val="single" w:sz="4" w:space="0" w:color="4761C7"/>
              <w:right w:val="single" w:sz="4" w:space="0" w:color="4761C7"/>
            </w:tcBorders>
            <w:shd w:val="clear" w:color="auto" w:fill="C1CAEC"/>
          </w:tcPr>
          <w:p w14:paraId="723D67EC"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Type de réponse attendue</w:t>
            </w:r>
          </w:p>
        </w:tc>
        <w:tc>
          <w:tcPr>
            <w:tcW w:w="3338" w:type="dxa"/>
            <w:tcBorders>
              <w:top w:val="single" w:sz="4" w:space="0" w:color="4761C7"/>
              <w:left w:val="single" w:sz="4" w:space="0" w:color="4761C7"/>
              <w:bottom w:val="single" w:sz="4" w:space="0" w:color="4761C7"/>
              <w:right w:val="single" w:sz="4" w:space="0" w:color="4761C7"/>
            </w:tcBorders>
            <w:shd w:val="clear" w:color="auto" w:fill="C1CAEC"/>
          </w:tcPr>
          <w:p w14:paraId="38C8BAC7" w14:textId="77777777" w:rsidR="00474644" w:rsidRPr="0028044A" w:rsidRDefault="00474644" w:rsidP="009771BF">
            <w:pPr>
              <w:pStyle w:val="Sansinterligne"/>
              <w:rPr>
                <w:rFonts w:ascii="Marianne" w:hAnsi="Marianne"/>
                <w:sz w:val="20"/>
                <w:szCs w:val="20"/>
              </w:rPr>
            </w:pPr>
            <w:r w:rsidRPr="0028044A">
              <w:rPr>
                <w:rFonts w:ascii="Marianne" w:hAnsi="Marianne"/>
                <w:sz w:val="20"/>
                <w:szCs w:val="20"/>
              </w:rPr>
              <w:t>Réponse du soumissionnaire</w:t>
            </w:r>
            <w:r w:rsidRPr="0028044A">
              <w:rPr>
                <w:rFonts w:cs="Calibri"/>
                <w:sz w:val="20"/>
                <w:szCs w:val="20"/>
              </w:rPr>
              <w:t> </w:t>
            </w:r>
            <w:r w:rsidRPr="0028044A">
              <w:rPr>
                <w:rFonts w:ascii="Marianne" w:hAnsi="Marianne"/>
                <w:sz w:val="20"/>
                <w:szCs w:val="20"/>
              </w:rPr>
              <w:t xml:space="preserve">; </w:t>
            </w:r>
            <w:r w:rsidRPr="0028044A">
              <w:rPr>
                <w:rFonts w:ascii="Marianne" w:hAnsi="Marianne"/>
                <w:i/>
                <w:sz w:val="20"/>
                <w:szCs w:val="20"/>
              </w:rPr>
              <w:t>Si l’information n’est pas maîtrisée, merci de le préciser</w:t>
            </w:r>
          </w:p>
        </w:tc>
        <w:tc>
          <w:tcPr>
            <w:tcW w:w="1568" w:type="dxa"/>
            <w:tcBorders>
              <w:top w:val="single" w:sz="4" w:space="0" w:color="4761C7"/>
              <w:left w:val="single" w:sz="4" w:space="0" w:color="4761C7"/>
              <w:bottom w:val="single" w:sz="4" w:space="0" w:color="4761C7"/>
              <w:right w:val="single" w:sz="4" w:space="0" w:color="4761C7"/>
            </w:tcBorders>
            <w:shd w:val="clear" w:color="auto" w:fill="C1CAEC"/>
          </w:tcPr>
          <w:p w14:paraId="07B22975" w14:textId="77777777" w:rsidR="00474644" w:rsidRPr="0028044A" w:rsidRDefault="00474644" w:rsidP="009771BF">
            <w:pPr>
              <w:pStyle w:val="Sansinterligne"/>
              <w:rPr>
                <w:rFonts w:ascii="Marianne" w:hAnsi="Marianne"/>
                <w:sz w:val="20"/>
                <w:szCs w:val="20"/>
              </w:rPr>
            </w:pPr>
            <w:r w:rsidRPr="0028044A">
              <w:rPr>
                <w:rFonts w:ascii="Marianne" w:hAnsi="Marianne"/>
                <w:sz w:val="20"/>
                <w:szCs w:val="20"/>
              </w:rPr>
              <w:t xml:space="preserve">Moyen de preuve associé </w:t>
            </w:r>
          </w:p>
          <w:p w14:paraId="58ED13B7"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(Oui/Non</w:t>
            </w:r>
            <w:r w:rsidRPr="0028044A">
              <w:rPr>
                <w:rFonts w:cs="Calibri"/>
                <w:i/>
                <w:iCs/>
                <w:sz w:val="20"/>
                <w:szCs w:val="20"/>
              </w:rPr>
              <w:t> </w:t>
            </w:r>
            <w:r w:rsidRPr="0028044A">
              <w:rPr>
                <w:rFonts w:ascii="Marianne" w:hAnsi="Marianne"/>
                <w:i/>
                <w:iCs/>
                <w:sz w:val="20"/>
                <w:szCs w:val="20"/>
              </w:rPr>
              <w:t>; Si oui pr</w:t>
            </w:r>
            <w:r w:rsidRPr="0028044A">
              <w:rPr>
                <w:rFonts w:ascii="Marianne" w:hAnsi="Marianne" w:cs="Marianne"/>
                <w:i/>
                <w:iCs/>
                <w:sz w:val="20"/>
                <w:szCs w:val="20"/>
              </w:rPr>
              <w:t>é</w:t>
            </w:r>
            <w:r w:rsidRPr="0028044A">
              <w:rPr>
                <w:rFonts w:ascii="Marianne" w:hAnsi="Marianne"/>
                <w:i/>
                <w:iCs/>
                <w:sz w:val="20"/>
                <w:szCs w:val="20"/>
              </w:rPr>
              <w:t>ciser)</w:t>
            </w:r>
          </w:p>
        </w:tc>
      </w:tr>
      <w:tr w:rsidR="00474644" w:rsidRPr="0028044A" w14:paraId="7CFB4F60" w14:textId="77777777" w:rsidTr="009771BF">
        <w:trPr>
          <w:cantSplit/>
          <w:trHeight w:val="20"/>
        </w:trPr>
        <w:tc>
          <w:tcPr>
            <w:tcW w:w="8669" w:type="dxa"/>
            <w:tcBorders>
              <w:top w:val="single" w:sz="4" w:space="0" w:color="4761C7"/>
              <w:left w:val="single" w:sz="4" w:space="0" w:color="4761C7"/>
              <w:bottom w:val="single" w:sz="4" w:space="0" w:color="4761C7"/>
              <w:right w:val="single" w:sz="4" w:space="0" w:color="4761C7"/>
            </w:tcBorders>
          </w:tcPr>
          <w:p w14:paraId="7CF28A4C"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Le soumissionnaire a-t-il mis en place un système de traçabilité et de contrôle de sa chaîne d'approvisionnement et/ou de celle de ses fournisseurs ? Si oui, décrire le système de vérification : nature de l'organisme qui conduit les vérifications ou l'audit, nature des sites ciblés par la vérification, nature des éléments vérifiés, fréquence des vérifications, nature des documents produits après les vérifications etc.</w:t>
            </w:r>
          </w:p>
          <w:p w14:paraId="7FB0849C" w14:textId="77777777" w:rsidR="00474644" w:rsidRPr="0028044A" w:rsidRDefault="00474644" w:rsidP="009771BF">
            <w:pPr>
              <w:pStyle w:val="Sansinterligne"/>
              <w:rPr>
                <w:rFonts w:ascii="Marianne" w:hAnsi="Marianne"/>
                <w:b/>
                <w:bCs/>
                <w:i/>
                <w:iCs/>
                <w:sz w:val="20"/>
                <w:szCs w:val="20"/>
              </w:rPr>
            </w:pPr>
            <w:r w:rsidRPr="0028044A">
              <w:rPr>
                <w:rFonts w:ascii="Marianne" w:hAnsi="Marianne"/>
                <w:b/>
                <w:bCs/>
                <w:i/>
                <w:iCs/>
                <w:sz w:val="20"/>
                <w:szCs w:val="20"/>
              </w:rPr>
              <w:t>Le soumissionnaire précisera en quoi le système de traçabilité mis en place peut-il être considéré comme transparent et indépendant.</w:t>
            </w:r>
          </w:p>
          <w:p w14:paraId="31DC5061"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Ces informations se limitent aux prestations objet du marché et non aux activités autres potentielles du fabricant.</w:t>
            </w:r>
          </w:p>
        </w:tc>
        <w:tc>
          <w:tcPr>
            <w:tcW w:w="1433" w:type="dxa"/>
            <w:tcBorders>
              <w:top w:val="single" w:sz="4" w:space="0" w:color="4761C7"/>
              <w:left w:val="single" w:sz="4" w:space="0" w:color="4761C7"/>
              <w:bottom w:val="single" w:sz="4" w:space="0" w:color="4761C7"/>
              <w:right w:val="single" w:sz="4" w:space="0" w:color="4761C7"/>
            </w:tcBorders>
          </w:tcPr>
          <w:p w14:paraId="6C046EE1"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Décrire</w:t>
            </w:r>
          </w:p>
        </w:tc>
        <w:tc>
          <w:tcPr>
            <w:tcW w:w="3338" w:type="dxa"/>
            <w:tcBorders>
              <w:top w:val="single" w:sz="4" w:space="0" w:color="4761C7"/>
              <w:left w:val="single" w:sz="4" w:space="0" w:color="4761C7"/>
              <w:bottom w:val="single" w:sz="4" w:space="0" w:color="4761C7"/>
              <w:right w:val="single" w:sz="4" w:space="0" w:color="4761C7"/>
            </w:tcBorders>
          </w:tcPr>
          <w:p w14:paraId="011E9F2F" w14:textId="77777777" w:rsidR="00474644" w:rsidRPr="0028044A" w:rsidRDefault="00474644" w:rsidP="009771BF">
            <w:pPr>
              <w:pStyle w:val="Sansinterligne"/>
              <w:rPr>
                <w:rFonts w:ascii="Marianne" w:hAnsi="Marianne"/>
                <w:sz w:val="20"/>
                <w:szCs w:val="20"/>
              </w:rPr>
            </w:pPr>
          </w:p>
        </w:tc>
        <w:tc>
          <w:tcPr>
            <w:tcW w:w="1568" w:type="dxa"/>
            <w:tcBorders>
              <w:top w:val="single" w:sz="4" w:space="0" w:color="4761C7"/>
              <w:left w:val="single" w:sz="4" w:space="0" w:color="4761C7"/>
              <w:bottom w:val="single" w:sz="4" w:space="0" w:color="4761C7"/>
              <w:right w:val="single" w:sz="4" w:space="0" w:color="4761C7"/>
            </w:tcBorders>
          </w:tcPr>
          <w:p w14:paraId="0ECD81DA" w14:textId="77777777" w:rsidR="00474644" w:rsidRPr="0028044A" w:rsidRDefault="00474644" w:rsidP="009771BF">
            <w:pPr>
              <w:pStyle w:val="Sansinterligne"/>
              <w:rPr>
                <w:rFonts w:ascii="Marianne" w:hAnsi="Marianne"/>
                <w:sz w:val="20"/>
                <w:szCs w:val="20"/>
              </w:rPr>
            </w:pPr>
          </w:p>
        </w:tc>
      </w:tr>
      <w:tr w:rsidR="00474644" w:rsidRPr="0028044A" w14:paraId="1728B04D" w14:textId="77777777" w:rsidTr="009771BF">
        <w:trPr>
          <w:cantSplit/>
          <w:trHeight w:val="20"/>
        </w:trPr>
        <w:tc>
          <w:tcPr>
            <w:tcW w:w="8669" w:type="dxa"/>
            <w:tcBorders>
              <w:top w:val="single" w:sz="4" w:space="0" w:color="4761C7"/>
              <w:left w:val="single" w:sz="4" w:space="0" w:color="4761C7"/>
              <w:bottom w:val="single" w:sz="4" w:space="0" w:color="4761C7"/>
              <w:right w:val="single" w:sz="4" w:space="0" w:color="4761C7"/>
            </w:tcBorders>
            <w:shd w:val="clear" w:color="auto" w:fill="C1CAEC"/>
          </w:tcPr>
          <w:p w14:paraId="502110A5"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En cas de constatation de situations de violation des conventions fondamentales relatives aux droits humains au travail, le soumissionnaire engage-t-il un plan d'actions correctives ?</w:t>
            </w:r>
          </w:p>
          <w:p w14:paraId="1F88686E"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Si oui, le soumissionnaire peut-il donner des illustrations ?</w:t>
            </w:r>
          </w:p>
          <w:p w14:paraId="4F1AF94F"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Si non, cette démarche est-elle en cours de définition/validation ?</w:t>
            </w:r>
          </w:p>
          <w:p w14:paraId="58DB3220" w14:textId="77777777" w:rsidR="00474644" w:rsidRPr="0028044A" w:rsidRDefault="00474644" w:rsidP="009771BF">
            <w:pPr>
              <w:pStyle w:val="Sansinterligne"/>
              <w:rPr>
                <w:rFonts w:ascii="Marianne" w:hAnsi="Marianne"/>
                <w:b/>
                <w:bCs/>
                <w:sz w:val="20"/>
                <w:szCs w:val="20"/>
              </w:rPr>
            </w:pPr>
            <w:r w:rsidRPr="0028044A">
              <w:rPr>
                <w:rFonts w:ascii="Marianne" w:hAnsi="Marianne"/>
                <w:b/>
                <w:bCs/>
                <w:sz w:val="20"/>
                <w:szCs w:val="20"/>
              </w:rPr>
              <w:t>Ces informations se limitent aux prestations objet du marché et non aux activités autres potentielles du fabricant.</w:t>
            </w:r>
          </w:p>
        </w:tc>
        <w:tc>
          <w:tcPr>
            <w:tcW w:w="1433" w:type="dxa"/>
            <w:tcBorders>
              <w:top w:val="single" w:sz="4" w:space="0" w:color="4761C7"/>
              <w:left w:val="single" w:sz="4" w:space="0" w:color="4761C7"/>
              <w:bottom w:val="single" w:sz="4" w:space="0" w:color="4761C7"/>
              <w:right w:val="single" w:sz="4" w:space="0" w:color="4761C7"/>
            </w:tcBorders>
            <w:shd w:val="clear" w:color="auto" w:fill="C1CAEC"/>
          </w:tcPr>
          <w:p w14:paraId="6C1EDB13" w14:textId="77777777" w:rsidR="00474644" w:rsidRPr="0028044A" w:rsidRDefault="00474644" w:rsidP="009771BF">
            <w:pPr>
              <w:pStyle w:val="Sansinterligne"/>
              <w:rPr>
                <w:rFonts w:ascii="Marianne" w:hAnsi="Marianne"/>
                <w:i/>
                <w:iCs/>
                <w:sz w:val="20"/>
                <w:szCs w:val="20"/>
              </w:rPr>
            </w:pPr>
            <w:r w:rsidRPr="0028044A">
              <w:rPr>
                <w:rFonts w:ascii="Marianne" w:hAnsi="Marianne"/>
                <w:i/>
                <w:iCs/>
                <w:sz w:val="20"/>
                <w:szCs w:val="20"/>
              </w:rPr>
              <w:t>Décrire</w:t>
            </w:r>
          </w:p>
        </w:tc>
        <w:tc>
          <w:tcPr>
            <w:tcW w:w="3338" w:type="dxa"/>
            <w:tcBorders>
              <w:top w:val="single" w:sz="4" w:space="0" w:color="4761C7"/>
              <w:left w:val="single" w:sz="4" w:space="0" w:color="4761C7"/>
              <w:bottom w:val="single" w:sz="4" w:space="0" w:color="4761C7"/>
              <w:right w:val="single" w:sz="4" w:space="0" w:color="4761C7"/>
            </w:tcBorders>
            <w:shd w:val="clear" w:color="auto" w:fill="C1CAEC"/>
          </w:tcPr>
          <w:p w14:paraId="76C765DB" w14:textId="77777777" w:rsidR="00474644" w:rsidRPr="0028044A" w:rsidRDefault="00474644" w:rsidP="009771BF">
            <w:pPr>
              <w:pStyle w:val="Sansinterligne"/>
              <w:rPr>
                <w:rFonts w:ascii="Marianne" w:hAnsi="Marianne"/>
                <w:sz w:val="20"/>
                <w:szCs w:val="20"/>
              </w:rPr>
            </w:pPr>
          </w:p>
        </w:tc>
        <w:tc>
          <w:tcPr>
            <w:tcW w:w="1568" w:type="dxa"/>
            <w:tcBorders>
              <w:top w:val="single" w:sz="4" w:space="0" w:color="4761C7"/>
              <w:left w:val="single" w:sz="4" w:space="0" w:color="4761C7"/>
              <w:bottom w:val="single" w:sz="4" w:space="0" w:color="4761C7"/>
              <w:right w:val="single" w:sz="4" w:space="0" w:color="4761C7"/>
            </w:tcBorders>
            <w:shd w:val="clear" w:color="auto" w:fill="C1CAEC"/>
          </w:tcPr>
          <w:p w14:paraId="5A9B696F" w14:textId="77777777" w:rsidR="00474644" w:rsidRPr="0028044A" w:rsidRDefault="00474644" w:rsidP="009771BF">
            <w:pPr>
              <w:pStyle w:val="Sansinterligne"/>
              <w:rPr>
                <w:rFonts w:ascii="Marianne" w:hAnsi="Marianne"/>
                <w:sz w:val="20"/>
                <w:szCs w:val="20"/>
              </w:rPr>
            </w:pPr>
          </w:p>
        </w:tc>
      </w:tr>
    </w:tbl>
    <w:p w14:paraId="0F003FCF" w14:textId="77777777" w:rsidR="00474644" w:rsidRPr="0028044A" w:rsidRDefault="00474644" w:rsidP="00474644"/>
    <w:p w14:paraId="179CA6C4" w14:textId="77777777" w:rsidR="00474644" w:rsidRPr="0028044A" w:rsidRDefault="00474644" w:rsidP="00474644">
      <w:pPr>
        <w:widowControl/>
        <w:suppressAutoHyphens w:val="0"/>
        <w:rPr>
          <w:b/>
          <w:caps/>
          <w:lang w:eastAsia="zh-CN" w:bidi="he-IL"/>
        </w:rPr>
      </w:pPr>
    </w:p>
    <w:p w14:paraId="6FB67A60" w14:textId="77777777" w:rsidR="00474644" w:rsidRPr="0028044A" w:rsidRDefault="00474644" w:rsidP="00474644">
      <w:pPr>
        <w:pStyle w:val="Titre1"/>
        <w:numPr>
          <w:ilvl w:val="0"/>
          <w:numId w:val="0"/>
        </w:numPr>
        <w:rPr>
          <w:sz w:val="20"/>
          <w:szCs w:val="20"/>
        </w:rPr>
        <w:sectPr w:rsidR="00474644" w:rsidRPr="0028044A" w:rsidSect="00A576C8">
          <w:footerReference w:type="default" r:id="rId17"/>
          <w:headerReference w:type="first" r:id="rId18"/>
          <w:footerReference w:type="first" r:id="rId19"/>
          <w:pgSz w:w="16838" w:h="11906" w:orient="landscape"/>
          <w:pgMar w:top="1134" w:right="1134" w:bottom="851" w:left="624" w:header="567" w:footer="567" w:gutter="0"/>
          <w:cols w:space="720"/>
          <w:formProt w:val="0"/>
          <w:titlePg/>
          <w:docGrid w:linePitch="600" w:charSpace="32768"/>
        </w:sectPr>
      </w:pPr>
    </w:p>
    <w:p w14:paraId="4681B886" w14:textId="38B50BD2" w:rsidR="00474644" w:rsidRPr="0028044A" w:rsidRDefault="00474644" w:rsidP="00474644">
      <w:pPr>
        <w:pStyle w:val="Titre1"/>
        <w:numPr>
          <w:ilvl w:val="0"/>
          <w:numId w:val="0"/>
        </w:numPr>
      </w:pPr>
      <w:bookmarkStart w:id="122" w:name="_Toc216802648"/>
      <w:bookmarkStart w:id="123" w:name="_Toc216859058"/>
      <w:bookmarkStart w:id="124" w:name="_Toc216883843"/>
      <w:r w:rsidRPr="0028044A">
        <w:lastRenderedPageBreak/>
        <w:t>Annexe 2 – Fiches techniques de</w:t>
      </w:r>
      <w:r w:rsidR="00A64D16">
        <w:t xml:space="preserve"> </w:t>
      </w:r>
      <w:r w:rsidRPr="0028044A">
        <w:t>tenues sérigraphiées et leurs équipements de protection passive</w:t>
      </w:r>
      <w:bookmarkEnd w:id="122"/>
      <w:bookmarkEnd w:id="123"/>
      <w:bookmarkEnd w:id="124"/>
    </w:p>
    <w:p w14:paraId="7990CC0F" w14:textId="77777777" w:rsidR="00474644" w:rsidRPr="0028044A" w:rsidRDefault="00474644" w:rsidP="00474644">
      <w:pPr>
        <w:widowControl/>
        <w:suppressAutoHyphens w:val="0"/>
      </w:pPr>
      <w:bookmarkStart w:id="125" w:name="_Ref216271469"/>
      <w:bookmarkStart w:id="126" w:name="_Ref216271571"/>
    </w:p>
    <w:sdt>
      <w:sdtPr>
        <w:rPr>
          <w:rFonts w:ascii="Marianne" w:eastAsia="Lucida Sans Unicode" w:hAnsi="Marianne" w:cs="Tahoma"/>
          <w:color w:val="auto"/>
          <w:kern w:val="2"/>
          <w:sz w:val="20"/>
          <w:szCs w:val="20"/>
        </w:rPr>
        <w:id w:val="467248432"/>
        <w:docPartObj>
          <w:docPartGallery w:val="Table of Contents"/>
          <w:docPartUnique/>
        </w:docPartObj>
      </w:sdtPr>
      <w:sdtEndPr>
        <w:rPr>
          <w:rFonts w:eastAsia="Times New Roman" w:cs="Times New Roman"/>
          <w:b/>
          <w:bCs/>
        </w:rPr>
      </w:sdtEndPr>
      <w:sdtContent>
        <w:p w14:paraId="5D385A0D" w14:textId="77777777" w:rsidR="00D30E8C" w:rsidRDefault="00474644" w:rsidP="00474644">
          <w:pPr>
            <w:pStyle w:val="En-ttedetabledesmatires"/>
            <w:rPr>
              <w:noProof/>
            </w:rPr>
          </w:pPr>
          <w:r w:rsidRPr="0028044A">
            <w:rPr>
              <w:rFonts w:ascii="Marianne" w:hAnsi="Marianne"/>
              <w:sz w:val="20"/>
              <w:szCs w:val="20"/>
            </w:rPr>
            <w:t>Table des matières</w:t>
          </w:r>
          <w:r w:rsidRPr="0028044A">
            <w:rPr>
              <w:rFonts w:ascii="Marianne" w:eastAsiaTheme="majorEastAsia" w:hAnsi="Marianne" w:cstheme="majorBidi"/>
              <w:caps/>
              <w:color w:val="2F5496" w:themeColor="accent1" w:themeShade="BF"/>
              <w:sz w:val="20"/>
              <w:szCs w:val="20"/>
            </w:rPr>
            <w:fldChar w:fldCharType="begin"/>
          </w:r>
          <w:r w:rsidRPr="0028044A">
            <w:rPr>
              <w:rFonts w:ascii="Marianne" w:hAnsi="Marianne"/>
              <w:sz w:val="20"/>
              <w:szCs w:val="20"/>
            </w:rPr>
            <w:instrText xml:space="preserve"> TOC \o "1-3" \h \z \u </w:instrText>
          </w:r>
          <w:r w:rsidRPr="0028044A">
            <w:rPr>
              <w:rFonts w:ascii="Marianne" w:eastAsiaTheme="majorEastAsia" w:hAnsi="Marianne" w:cstheme="majorBidi"/>
              <w:caps/>
              <w:color w:val="2F5496" w:themeColor="accent1" w:themeShade="BF"/>
              <w:sz w:val="20"/>
              <w:szCs w:val="20"/>
            </w:rPr>
            <w:fldChar w:fldCharType="separate"/>
          </w:r>
        </w:p>
        <w:p w14:paraId="74CF8152" w14:textId="1FD0FBEF" w:rsidR="00D30E8C" w:rsidRDefault="00117948">
          <w:pPr>
            <w:pStyle w:val="TM1"/>
            <w:tabs>
              <w:tab w:val="right" w:leader="dot" w:pos="10342"/>
            </w:tabs>
            <w:rPr>
              <w:rFonts w:asciiTheme="minorHAnsi" w:eastAsiaTheme="minorEastAsia" w:hAnsiTheme="minorHAnsi" w:cstheme="minorBidi"/>
              <w:noProof/>
              <w:kern w:val="0"/>
              <w:sz w:val="22"/>
              <w:szCs w:val="22"/>
            </w:rPr>
          </w:pPr>
          <w:hyperlink w:anchor="_Toc216859059" w:history="1">
            <w:r w:rsidR="00D30E8C" w:rsidRPr="00F63EFB">
              <w:rPr>
                <w:rStyle w:val="Lienhypertexte"/>
                <w:noProof/>
              </w:rPr>
              <w:t>Caractéristiques techniques des articles</w:t>
            </w:r>
            <w:r w:rsidR="00D30E8C">
              <w:rPr>
                <w:noProof/>
                <w:webHidden/>
              </w:rPr>
              <w:tab/>
            </w:r>
            <w:r w:rsidR="00D30E8C">
              <w:rPr>
                <w:noProof/>
                <w:webHidden/>
              </w:rPr>
              <w:fldChar w:fldCharType="begin"/>
            </w:r>
            <w:r w:rsidR="00D30E8C">
              <w:rPr>
                <w:noProof/>
                <w:webHidden/>
              </w:rPr>
              <w:instrText xml:space="preserve"> PAGEREF _Toc216859059 \h </w:instrText>
            </w:r>
            <w:r w:rsidR="00D30E8C">
              <w:rPr>
                <w:noProof/>
                <w:webHidden/>
              </w:rPr>
            </w:r>
            <w:r w:rsidR="00D30E8C">
              <w:rPr>
                <w:noProof/>
                <w:webHidden/>
              </w:rPr>
              <w:fldChar w:fldCharType="separate"/>
            </w:r>
            <w:r w:rsidR="00D30E8C">
              <w:rPr>
                <w:noProof/>
                <w:webHidden/>
              </w:rPr>
              <w:t>15</w:t>
            </w:r>
            <w:r w:rsidR="00D30E8C">
              <w:rPr>
                <w:noProof/>
                <w:webHidden/>
              </w:rPr>
              <w:fldChar w:fldCharType="end"/>
            </w:r>
          </w:hyperlink>
        </w:p>
        <w:p w14:paraId="57A11382" w14:textId="2C944E16" w:rsidR="00D30E8C" w:rsidRDefault="00117948">
          <w:pPr>
            <w:pStyle w:val="TM1"/>
            <w:tabs>
              <w:tab w:val="right" w:leader="dot" w:pos="10342"/>
            </w:tabs>
            <w:rPr>
              <w:rFonts w:asciiTheme="minorHAnsi" w:eastAsiaTheme="minorEastAsia" w:hAnsiTheme="minorHAnsi" w:cstheme="minorBidi"/>
              <w:noProof/>
              <w:kern w:val="0"/>
              <w:sz w:val="22"/>
              <w:szCs w:val="22"/>
            </w:rPr>
          </w:pPr>
          <w:hyperlink w:anchor="_Toc216859060" w:history="1">
            <w:r w:rsidR="00D30E8C" w:rsidRPr="00F63EFB">
              <w:rPr>
                <w:rStyle w:val="Lienhypertexte"/>
                <w:bCs/>
                <w:noProof/>
              </w:rPr>
              <w:t>1- Veste été motocycliste – homme et femme</w:t>
            </w:r>
            <w:r w:rsidR="00D30E8C">
              <w:rPr>
                <w:noProof/>
                <w:webHidden/>
              </w:rPr>
              <w:tab/>
            </w:r>
            <w:r w:rsidR="00D30E8C">
              <w:rPr>
                <w:noProof/>
                <w:webHidden/>
              </w:rPr>
              <w:fldChar w:fldCharType="begin"/>
            </w:r>
            <w:r w:rsidR="00D30E8C">
              <w:rPr>
                <w:noProof/>
                <w:webHidden/>
              </w:rPr>
              <w:instrText xml:space="preserve"> PAGEREF _Toc216859060 \h </w:instrText>
            </w:r>
            <w:r w:rsidR="00D30E8C">
              <w:rPr>
                <w:noProof/>
                <w:webHidden/>
              </w:rPr>
            </w:r>
            <w:r w:rsidR="00D30E8C">
              <w:rPr>
                <w:noProof/>
                <w:webHidden/>
              </w:rPr>
              <w:fldChar w:fldCharType="separate"/>
            </w:r>
            <w:r w:rsidR="00D30E8C">
              <w:rPr>
                <w:noProof/>
                <w:webHidden/>
              </w:rPr>
              <w:t>15</w:t>
            </w:r>
            <w:r w:rsidR="00D30E8C">
              <w:rPr>
                <w:noProof/>
                <w:webHidden/>
              </w:rPr>
              <w:fldChar w:fldCharType="end"/>
            </w:r>
          </w:hyperlink>
        </w:p>
        <w:p w14:paraId="597651A5" w14:textId="34F46773" w:rsidR="00D30E8C" w:rsidRDefault="00117948">
          <w:pPr>
            <w:pStyle w:val="TM1"/>
            <w:tabs>
              <w:tab w:val="right" w:leader="dot" w:pos="10342"/>
            </w:tabs>
            <w:rPr>
              <w:rFonts w:asciiTheme="minorHAnsi" w:eastAsiaTheme="minorEastAsia" w:hAnsiTheme="minorHAnsi" w:cstheme="minorBidi"/>
              <w:noProof/>
              <w:kern w:val="0"/>
              <w:sz w:val="22"/>
              <w:szCs w:val="22"/>
            </w:rPr>
          </w:pPr>
          <w:hyperlink w:anchor="_Toc216859061" w:history="1">
            <w:r w:rsidR="00D30E8C" w:rsidRPr="00F63EFB">
              <w:rPr>
                <w:rStyle w:val="Lienhypertexte"/>
                <w:bCs/>
                <w:noProof/>
              </w:rPr>
              <w:t>2- Pantalon été motocycliste – homme et femme</w:t>
            </w:r>
            <w:r w:rsidR="00D30E8C">
              <w:rPr>
                <w:noProof/>
                <w:webHidden/>
              </w:rPr>
              <w:tab/>
            </w:r>
            <w:r w:rsidR="00D30E8C">
              <w:rPr>
                <w:noProof/>
                <w:webHidden/>
              </w:rPr>
              <w:fldChar w:fldCharType="begin"/>
            </w:r>
            <w:r w:rsidR="00D30E8C">
              <w:rPr>
                <w:noProof/>
                <w:webHidden/>
              </w:rPr>
              <w:instrText xml:space="preserve"> PAGEREF _Toc216859061 \h </w:instrText>
            </w:r>
            <w:r w:rsidR="00D30E8C">
              <w:rPr>
                <w:noProof/>
                <w:webHidden/>
              </w:rPr>
            </w:r>
            <w:r w:rsidR="00D30E8C">
              <w:rPr>
                <w:noProof/>
                <w:webHidden/>
              </w:rPr>
              <w:fldChar w:fldCharType="separate"/>
            </w:r>
            <w:r w:rsidR="00D30E8C">
              <w:rPr>
                <w:noProof/>
                <w:webHidden/>
              </w:rPr>
              <w:t>17</w:t>
            </w:r>
            <w:r w:rsidR="00D30E8C">
              <w:rPr>
                <w:noProof/>
                <w:webHidden/>
              </w:rPr>
              <w:fldChar w:fldCharType="end"/>
            </w:r>
          </w:hyperlink>
        </w:p>
        <w:p w14:paraId="2B27049A" w14:textId="4B0C76D7" w:rsidR="00D30E8C" w:rsidRDefault="00117948">
          <w:pPr>
            <w:pStyle w:val="TM1"/>
            <w:tabs>
              <w:tab w:val="right" w:leader="dot" w:pos="10342"/>
            </w:tabs>
            <w:rPr>
              <w:rFonts w:asciiTheme="minorHAnsi" w:eastAsiaTheme="minorEastAsia" w:hAnsiTheme="minorHAnsi" w:cstheme="minorBidi"/>
              <w:noProof/>
              <w:kern w:val="0"/>
              <w:sz w:val="22"/>
              <w:szCs w:val="22"/>
            </w:rPr>
          </w:pPr>
          <w:hyperlink w:anchor="_Toc216859062" w:history="1">
            <w:r w:rsidR="00D30E8C" w:rsidRPr="00F63EFB">
              <w:rPr>
                <w:rStyle w:val="Lienhypertexte"/>
                <w:bCs/>
                <w:noProof/>
              </w:rPr>
              <w:t>3- Veste hiver motocycliste – homme et femme</w:t>
            </w:r>
            <w:r w:rsidR="00D30E8C">
              <w:rPr>
                <w:noProof/>
                <w:webHidden/>
              </w:rPr>
              <w:tab/>
            </w:r>
            <w:r w:rsidR="00D30E8C">
              <w:rPr>
                <w:noProof/>
                <w:webHidden/>
              </w:rPr>
              <w:fldChar w:fldCharType="begin"/>
            </w:r>
            <w:r w:rsidR="00D30E8C">
              <w:rPr>
                <w:noProof/>
                <w:webHidden/>
              </w:rPr>
              <w:instrText xml:space="preserve"> PAGEREF _Toc216859062 \h </w:instrText>
            </w:r>
            <w:r w:rsidR="00D30E8C">
              <w:rPr>
                <w:noProof/>
                <w:webHidden/>
              </w:rPr>
            </w:r>
            <w:r w:rsidR="00D30E8C">
              <w:rPr>
                <w:noProof/>
                <w:webHidden/>
              </w:rPr>
              <w:fldChar w:fldCharType="separate"/>
            </w:r>
            <w:r w:rsidR="00D30E8C">
              <w:rPr>
                <w:noProof/>
                <w:webHidden/>
              </w:rPr>
              <w:t>19</w:t>
            </w:r>
            <w:r w:rsidR="00D30E8C">
              <w:rPr>
                <w:noProof/>
                <w:webHidden/>
              </w:rPr>
              <w:fldChar w:fldCharType="end"/>
            </w:r>
          </w:hyperlink>
        </w:p>
        <w:p w14:paraId="12E863BC" w14:textId="3B4D9E39" w:rsidR="00D30E8C" w:rsidRDefault="00117948">
          <w:pPr>
            <w:pStyle w:val="TM1"/>
            <w:tabs>
              <w:tab w:val="right" w:leader="dot" w:pos="10342"/>
            </w:tabs>
            <w:rPr>
              <w:rFonts w:asciiTheme="minorHAnsi" w:eastAsiaTheme="minorEastAsia" w:hAnsiTheme="minorHAnsi" w:cstheme="minorBidi"/>
              <w:noProof/>
              <w:kern w:val="0"/>
              <w:sz w:val="22"/>
              <w:szCs w:val="22"/>
            </w:rPr>
          </w:pPr>
          <w:hyperlink w:anchor="_Toc216859063" w:history="1">
            <w:r w:rsidR="00D30E8C" w:rsidRPr="00F63EFB">
              <w:rPr>
                <w:rStyle w:val="Lienhypertexte"/>
                <w:bCs/>
                <w:noProof/>
              </w:rPr>
              <w:t>4- Pantalon hiver motocycliste – homme et femme</w:t>
            </w:r>
            <w:r w:rsidR="00D30E8C">
              <w:rPr>
                <w:noProof/>
                <w:webHidden/>
              </w:rPr>
              <w:tab/>
            </w:r>
            <w:r w:rsidR="00D30E8C">
              <w:rPr>
                <w:noProof/>
                <w:webHidden/>
              </w:rPr>
              <w:fldChar w:fldCharType="begin"/>
            </w:r>
            <w:r w:rsidR="00D30E8C">
              <w:rPr>
                <w:noProof/>
                <w:webHidden/>
              </w:rPr>
              <w:instrText xml:space="preserve"> PAGEREF _Toc216859063 \h </w:instrText>
            </w:r>
            <w:r w:rsidR="00D30E8C">
              <w:rPr>
                <w:noProof/>
                <w:webHidden/>
              </w:rPr>
            </w:r>
            <w:r w:rsidR="00D30E8C">
              <w:rPr>
                <w:noProof/>
                <w:webHidden/>
              </w:rPr>
              <w:fldChar w:fldCharType="separate"/>
            </w:r>
            <w:r w:rsidR="00D30E8C">
              <w:rPr>
                <w:noProof/>
                <w:webHidden/>
              </w:rPr>
              <w:t>21</w:t>
            </w:r>
            <w:r w:rsidR="00D30E8C">
              <w:rPr>
                <w:noProof/>
                <w:webHidden/>
              </w:rPr>
              <w:fldChar w:fldCharType="end"/>
            </w:r>
          </w:hyperlink>
        </w:p>
        <w:p w14:paraId="7846EA53" w14:textId="4F38EE8B" w:rsidR="00D30E8C" w:rsidRDefault="00117948">
          <w:pPr>
            <w:pStyle w:val="TM1"/>
            <w:tabs>
              <w:tab w:val="right" w:leader="dot" w:pos="10342"/>
            </w:tabs>
            <w:rPr>
              <w:rFonts w:asciiTheme="minorHAnsi" w:eastAsiaTheme="minorEastAsia" w:hAnsiTheme="minorHAnsi" w:cstheme="minorBidi"/>
              <w:noProof/>
              <w:kern w:val="0"/>
              <w:sz w:val="22"/>
              <w:szCs w:val="22"/>
            </w:rPr>
          </w:pPr>
          <w:hyperlink w:anchor="_Toc216859064" w:history="1">
            <w:r w:rsidR="00D30E8C" w:rsidRPr="00F63EFB">
              <w:rPr>
                <w:rStyle w:val="Lienhypertexte"/>
                <w:bCs/>
                <w:noProof/>
              </w:rPr>
              <w:t>5- Protecteur gonflable (airbag) sans fil</w:t>
            </w:r>
            <w:r w:rsidR="00D30E8C">
              <w:rPr>
                <w:noProof/>
                <w:webHidden/>
              </w:rPr>
              <w:tab/>
            </w:r>
            <w:r w:rsidR="00D30E8C">
              <w:rPr>
                <w:noProof/>
                <w:webHidden/>
              </w:rPr>
              <w:fldChar w:fldCharType="begin"/>
            </w:r>
            <w:r w:rsidR="00D30E8C">
              <w:rPr>
                <w:noProof/>
                <w:webHidden/>
              </w:rPr>
              <w:instrText xml:space="preserve"> PAGEREF _Toc216859064 \h </w:instrText>
            </w:r>
            <w:r w:rsidR="00D30E8C">
              <w:rPr>
                <w:noProof/>
                <w:webHidden/>
              </w:rPr>
            </w:r>
            <w:r w:rsidR="00D30E8C">
              <w:rPr>
                <w:noProof/>
                <w:webHidden/>
              </w:rPr>
              <w:fldChar w:fldCharType="separate"/>
            </w:r>
            <w:r w:rsidR="00D30E8C">
              <w:rPr>
                <w:noProof/>
                <w:webHidden/>
              </w:rPr>
              <w:t>23</w:t>
            </w:r>
            <w:r w:rsidR="00D30E8C">
              <w:rPr>
                <w:noProof/>
                <w:webHidden/>
              </w:rPr>
              <w:fldChar w:fldCharType="end"/>
            </w:r>
          </w:hyperlink>
        </w:p>
        <w:p w14:paraId="539879D9" w14:textId="51296B57" w:rsidR="00D30E8C" w:rsidRDefault="00117948">
          <w:pPr>
            <w:pStyle w:val="TM1"/>
            <w:tabs>
              <w:tab w:val="right" w:leader="dot" w:pos="10342"/>
            </w:tabs>
            <w:rPr>
              <w:rFonts w:asciiTheme="minorHAnsi" w:eastAsiaTheme="minorEastAsia" w:hAnsiTheme="minorHAnsi" w:cstheme="minorBidi"/>
              <w:noProof/>
              <w:kern w:val="0"/>
              <w:sz w:val="22"/>
              <w:szCs w:val="22"/>
            </w:rPr>
          </w:pPr>
          <w:hyperlink w:anchor="_Toc216859065" w:history="1">
            <w:r w:rsidR="00D30E8C" w:rsidRPr="00F63EFB">
              <w:rPr>
                <w:rStyle w:val="Lienhypertexte"/>
                <w:noProof/>
              </w:rPr>
              <w:t>6.</w:t>
            </w:r>
            <w:r w:rsidR="00D30E8C" w:rsidRPr="00F63EFB">
              <w:rPr>
                <w:rStyle w:val="Lienhypertexte"/>
                <w:rFonts w:eastAsia="MS PMincho"/>
                <w:noProof/>
              </w:rPr>
              <w:t xml:space="preserve"> </w:t>
            </w:r>
            <w:r w:rsidR="00D30E8C" w:rsidRPr="00F63EFB">
              <w:rPr>
                <w:rStyle w:val="Lienhypertexte"/>
                <w:noProof/>
              </w:rPr>
              <w:t>V</w:t>
            </w:r>
            <w:r w:rsidR="00D30E8C" w:rsidRPr="00F63EFB">
              <w:rPr>
                <w:rStyle w:val="Lienhypertexte"/>
                <w:rFonts w:eastAsia="MS PMincho"/>
                <w:noProof/>
              </w:rPr>
              <w:t>este de pluie motocycliste-unisexe</w:t>
            </w:r>
            <w:r w:rsidR="00D30E8C">
              <w:rPr>
                <w:noProof/>
                <w:webHidden/>
              </w:rPr>
              <w:tab/>
            </w:r>
            <w:r w:rsidR="00D30E8C">
              <w:rPr>
                <w:noProof/>
                <w:webHidden/>
              </w:rPr>
              <w:fldChar w:fldCharType="begin"/>
            </w:r>
            <w:r w:rsidR="00D30E8C">
              <w:rPr>
                <w:noProof/>
                <w:webHidden/>
              </w:rPr>
              <w:instrText xml:space="preserve"> PAGEREF _Toc216859065 \h </w:instrText>
            </w:r>
            <w:r w:rsidR="00D30E8C">
              <w:rPr>
                <w:noProof/>
                <w:webHidden/>
              </w:rPr>
            </w:r>
            <w:r w:rsidR="00D30E8C">
              <w:rPr>
                <w:noProof/>
                <w:webHidden/>
              </w:rPr>
              <w:fldChar w:fldCharType="separate"/>
            </w:r>
            <w:r w:rsidR="00D30E8C">
              <w:rPr>
                <w:noProof/>
                <w:webHidden/>
              </w:rPr>
              <w:t>24</w:t>
            </w:r>
            <w:r w:rsidR="00D30E8C">
              <w:rPr>
                <w:noProof/>
                <w:webHidden/>
              </w:rPr>
              <w:fldChar w:fldCharType="end"/>
            </w:r>
          </w:hyperlink>
        </w:p>
        <w:p w14:paraId="1B8751E0" w14:textId="68CC3117" w:rsidR="00D30E8C" w:rsidRDefault="00117948">
          <w:pPr>
            <w:pStyle w:val="TM1"/>
            <w:tabs>
              <w:tab w:val="right" w:leader="dot" w:pos="10342"/>
            </w:tabs>
            <w:rPr>
              <w:rFonts w:asciiTheme="minorHAnsi" w:eastAsiaTheme="minorEastAsia" w:hAnsiTheme="minorHAnsi" w:cstheme="minorBidi"/>
              <w:noProof/>
              <w:kern w:val="0"/>
              <w:sz w:val="22"/>
              <w:szCs w:val="22"/>
            </w:rPr>
          </w:pPr>
          <w:hyperlink w:anchor="_Toc216859066" w:history="1">
            <w:r w:rsidR="00D30E8C" w:rsidRPr="00F63EFB">
              <w:rPr>
                <w:rStyle w:val="Lienhypertexte"/>
                <w:noProof/>
              </w:rPr>
              <w:t>7</w:t>
            </w:r>
            <w:r w:rsidR="00D30E8C" w:rsidRPr="00F63EFB">
              <w:rPr>
                <w:rStyle w:val="Lienhypertexte"/>
                <w:rFonts w:eastAsia="MS PMincho" w:cs="Tahoma"/>
                <w:noProof/>
                <w:lang w:bidi="hi-IN"/>
              </w:rPr>
              <w:t>. Pantalon de pluie motocycliste-unisexe</w:t>
            </w:r>
            <w:r w:rsidR="00D30E8C">
              <w:rPr>
                <w:noProof/>
                <w:webHidden/>
              </w:rPr>
              <w:tab/>
            </w:r>
            <w:r w:rsidR="00D30E8C">
              <w:rPr>
                <w:noProof/>
                <w:webHidden/>
              </w:rPr>
              <w:fldChar w:fldCharType="begin"/>
            </w:r>
            <w:r w:rsidR="00D30E8C">
              <w:rPr>
                <w:noProof/>
                <w:webHidden/>
              </w:rPr>
              <w:instrText xml:space="preserve"> PAGEREF _Toc216859066 \h </w:instrText>
            </w:r>
            <w:r w:rsidR="00D30E8C">
              <w:rPr>
                <w:noProof/>
                <w:webHidden/>
              </w:rPr>
            </w:r>
            <w:r w:rsidR="00D30E8C">
              <w:rPr>
                <w:noProof/>
                <w:webHidden/>
              </w:rPr>
              <w:fldChar w:fldCharType="separate"/>
            </w:r>
            <w:r w:rsidR="00D30E8C">
              <w:rPr>
                <w:noProof/>
                <w:webHidden/>
              </w:rPr>
              <w:t>25</w:t>
            </w:r>
            <w:r w:rsidR="00D30E8C">
              <w:rPr>
                <w:noProof/>
                <w:webHidden/>
              </w:rPr>
              <w:fldChar w:fldCharType="end"/>
            </w:r>
          </w:hyperlink>
        </w:p>
        <w:p w14:paraId="65AE56CC" w14:textId="77777777" w:rsidR="00474644" w:rsidRPr="0028044A" w:rsidRDefault="00474644" w:rsidP="00474644">
          <w:r w:rsidRPr="0028044A">
            <w:rPr>
              <w:b/>
              <w:bCs/>
            </w:rPr>
            <w:fldChar w:fldCharType="end"/>
          </w:r>
        </w:p>
      </w:sdtContent>
    </w:sdt>
    <w:p w14:paraId="31D3670E" w14:textId="77777777" w:rsidR="00474644" w:rsidRPr="00A8023C" w:rsidRDefault="00474644" w:rsidP="00A8023C">
      <w:pPr>
        <w:pStyle w:val="Standard"/>
        <w:rPr>
          <w:rStyle w:val="StandardCar1"/>
          <w:rFonts w:eastAsia="Arial"/>
        </w:rPr>
      </w:pPr>
      <w:bookmarkStart w:id="127" w:name="_Toc216452846"/>
    </w:p>
    <w:p w14:paraId="6C44B0D7" w14:textId="3007AF0E" w:rsidR="00474644" w:rsidRPr="0028044A" w:rsidRDefault="00474644" w:rsidP="00474644">
      <w:pPr>
        <w:pStyle w:val="Titre1"/>
        <w:numPr>
          <w:ilvl w:val="0"/>
          <w:numId w:val="0"/>
        </w:numPr>
        <w:rPr>
          <w:sz w:val="20"/>
          <w:szCs w:val="20"/>
        </w:rPr>
      </w:pPr>
      <w:bookmarkStart w:id="128" w:name="_Toc216859059"/>
      <w:bookmarkStart w:id="129" w:name="_Toc216883844"/>
      <w:r w:rsidRPr="0028044A">
        <w:rPr>
          <w:sz w:val="20"/>
          <w:szCs w:val="20"/>
        </w:rPr>
        <w:t>Caractéristiques techniques des articles</w:t>
      </w:r>
      <w:bookmarkEnd w:id="127"/>
      <w:bookmarkEnd w:id="128"/>
      <w:bookmarkEnd w:id="129"/>
    </w:p>
    <w:p w14:paraId="2241150E" w14:textId="77777777" w:rsidR="00474644" w:rsidRPr="0028044A" w:rsidRDefault="00474644" w:rsidP="00474644">
      <w:pPr>
        <w:pStyle w:val="Sansinterligne"/>
        <w:tabs>
          <w:tab w:val="right" w:leader="dot" w:pos="9468"/>
        </w:tabs>
        <w:jc w:val="both"/>
        <w:rPr>
          <w:rFonts w:ascii="Marianne" w:hAnsi="Marianne" w:cs="Arial"/>
          <w:sz w:val="20"/>
          <w:szCs w:val="20"/>
        </w:rPr>
      </w:pPr>
    </w:p>
    <w:p w14:paraId="35D171C2" w14:textId="77777777" w:rsidR="00474644" w:rsidRPr="0028044A" w:rsidRDefault="00474644" w:rsidP="00474644">
      <w:pPr>
        <w:pStyle w:val="Sansinterligne"/>
        <w:tabs>
          <w:tab w:val="right" w:leader="dot" w:pos="9468"/>
        </w:tabs>
        <w:jc w:val="both"/>
        <w:rPr>
          <w:rFonts w:ascii="Marianne" w:hAnsi="Marianne" w:cs="Arial"/>
          <w:sz w:val="20"/>
          <w:szCs w:val="20"/>
        </w:rPr>
      </w:pPr>
      <w:r w:rsidRPr="0028044A">
        <w:rPr>
          <w:rFonts w:ascii="Marianne" w:hAnsi="Marianne" w:cs="Arial"/>
          <w:sz w:val="20"/>
          <w:szCs w:val="20"/>
        </w:rPr>
        <w:t>Si le candidat n’est pas en mesure de fournir les résultats aux tests demandés, par d’un laboratoire agréé, il devra fournir un échantillon de tissus de 5 m².</w:t>
      </w:r>
    </w:p>
    <w:p w14:paraId="3F05F7BE" w14:textId="77777777" w:rsidR="00474644" w:rsidRPr="0028044A" w:rsidRDefault="00474644" w:rsidP="00474644">
      <w:pPr>
        <w:pStyle w:val="Sansinterligne"/>
        <w:tabs>
          <w:tab w:val="right" w:leader="dot" w:pos="9468"/>
        </w:tabs>
        <w:jc w:val="both"/>
        <w:rPr>
          <w:rFonts w:ascii="Marianne" w:hAnsi="Marianne" w:cs="Arial"/>
          <w:sz w:val="20"/>
          <w:szCs w:val="20"/>
        </w:rPr>
      </w:pPr>
    </w:p>
    <w:p w14:paraId="62FE0CD0" w14:textId="77777777" w:rsidR="00474644" w:rsidRPr="0028044A" w:rsidRDefault="00474644" w:rsidP="00474644">
      <w:pPr>
        <w:pStyle w:val="Sansinterligne"/>
        <w:tabs>
          <w:tab w:val="right" w:leader="dot" w:pos="9468"/>
        </w:tabs>
        <w:jc w:val="both"/>
        <w:rPr>
          <w:rFonts w:ascii="Marianne" w:hAnsi="Marianne" w:cs="Arial"/>
          <w:sz w:val="20"/>
          <w:szCs w:val="20"/>
        </w:rPr>
      </w:pPr>
      <w:r w:rsidRPr="0028044A">
        <w:rPr>
          <w:rFonts w:ascii="Marianne" w:hAnsi="Marianne" w:cs="Arial"/>
          <w:sz w:val="20"/>
          <w:szCs w:val="20"/>
        </w:rPr>
        <w:t>Les fiches techniques valant engagement ci-dessous sont remplis par le candidat en se basant sur les exigences indiquées dans le CCTP. Le candidat apporte un maximum d’informations sur les effets concernés (description, explication du choix des matériaux ou du type de conception, normes, résultats aux tests de performance par exemple).</w:t>
      </w:r>
    </w:p>
    <w:p w14:paraId="473E6AC4" w14:textId="77777777" w:rsidR="00474644" w:rsidRPr="0028044A" w:rsidRDefault="00474644" w:rsidP="00474644">
      <w:pPr>
        <w:pStyle w:val="Sansinterligne"/>
        <w:tabs>
          <w:tab w:val="right" w:leader="dot" w:pos="9468"/>
        </w:tabs>
        <w:jc w:val="both"/>
        <w:rPr>
          <w:rFonts w:ascii="Marianne" w:hAnsi="Marianne" w:cs="Arial"/>
          <w:sz w:val="20"/>
          <w:szCs w:val="20"/>
        </w:rPr>
      </w:pPr>
    </w:p>
    <w:p w14:paraId="4092CDED" w14:textId="77777777" w:rsidR="00474644" w:rsidRPr="0028044A" w:rsidRDefault="00474644" w:rsidP="00474644">
      <w:pPr>
        <w:tabs>
          <w:tab w:val="right" w:leader="dot" w:pos="9468"/>
        </w:tabs>
        <w:jc w:val="both"/>
        <w:rPr>
          <w:rFonts w:cs="Arial"/>
        </w:rPr>
      </w:pPr>
      <w:r w:rsidRPr="0028044A">
        <w:t>En outre, il apporte toute précision ou information permettant de préciser comment les spécifications du cahier des charges sont respectées, quels sont les points différenciant de l'offre, notamment en cas de propositions supérieures aux minimas attendus.</w:t>
      </w:r>
    </w:p>
    <w:p w14:paraId="5AF2C614" w14:textId="16255C0E" w:rsidR="00474644" w:rsidRPr="0028044A" w:rsidRDefault="00474644" w:rsidP="00474644">
      <w:pPr>
        <w:pStyle w:val="Sansinterligne"/>
        <w:tabs>
          <w:tab w:val="right" w:leader="dot" w:pos="9468"/>
        </w:tabs>
        <w:jc w:val="both"/>
        <w:rPr>
          <w:rFonts w:ascii="Marianne" w:hAnsi="Marianne" w:cs="Arial"/>
          <w:sz w:val="20"/>
          <w:szCs w:val="20"/>
        </w:rPr>
      </w:pPr>
    </w:p>
    <w:p w14:paraId="2EA5C3F6" w14:textId="56BF7E6A" w:rsidR="00474644" w:rsidRPr="0028044A" w:rsidRDefault="00474644" w:rsidP="00474644">
      <w:pPr>
        <w:pStyle w:val="Titre1"/>
        <w:numPr>
          <w:ilvl w:val="0"/>
          <w:numId w:val="0"/>
        </w:numPr>
        <w:rPr>
          <w:bCs/>
          <w:sz w:val="20"/>
          <w:szCs w:val="20"/>
          <w:u w:val="single" w:color="FF0000"/>
        </w:rPr>
      </w:pPr>
      <w:bookmarkStart w:id="130" w:name="_Toc216859060"/>
      <w:bookmarkStart w:id="131" w:name="_Toc216883845"/>
      <w:r w:rsidRPr="0028044A">
        <w:rPr>
          <w:bCs/>
          <w:sz w:val="20"/>
          <w:szCs w:val="20"/>
          <w:u w:val="single" w:color="FF0000"/>
        </w:rPr>
        <w:t>1- Veste été motocycliste</w:t>
      </w:r>
      <w:r w:rsidR="00D30E8C">
        <w:rPr>
          <w:bCs/>
          <w:sz w:val="20"/>
          <w:szCs w:val="20"/>
          <w:u w:val="single" w:color="FF0000"/>
        </w:rPr>
        <w:t xml:space="preserve"> – homme et femme</w:t>
      </w:r>
      <w:bookmarkEnd w:id="130"/>
      <w:bookmarkEnd w:id="131"/>
    </w:p>
    <w:p w14:paraId="285B6DEA" w14:textId="77777777" w:rsidR="00474644" w:rsidRPr="0028044A" w:rsidRDefault="00474644" w:rsidP="00474644">
      <w:pPr>
        <w:pStyle w:val="Sansinterligne"/>
        <w:tabs>
          <w:tab w:val="right" w:leader="dot" w:pos="9468"/>
        </w:tabs>
        <w:jc w:val="both"/>
        <w:rPr>
          <w:rFonts w:ascii="Marianne" w:hAnsi="Marianne" w:cs="Arial"/>
          <w:sz w:val="20"/>
          <w:szCs w:val="20"/>
        </w:rPr>
      </w:pPr>
    </w:p>
    <w:tbl>
      <w:tblPr>
        <w:tblW w:w="9587" w:type="dxa"/>
        <w:tblInd w:w="49" w:type="dxa"/>
        <w:tblLayout w:type="fixed"/>
        <w:tblCellMar>
          <w:left w:w="10" w:type="dxa"/>
          <w:right w:w="10" w:type="dxa"/>
        </w:tblCellMar>
        <w:tblLook w:val="04A0" w:firstRow="1" w:lastRow="0" w:firstColumn="1" w:lastColumn="0" w:noHBand="0" w:noVBand="1"/>
      </w:tblPr>
      <w:tblGrid>
        <w:gridCol w:w="4484"/>
        <w:gridCol w:w="5103"/>
      </w:tblGrid>
      <w:tr w:rsidR="00474644" w:rsidRPr="0028044A" w14:paraId="17B30E9D" w14:textId="77777777" w:rsidTr="009771BF">
        <w:tc>
          <w:tcPr>
            <w:tcW w:w="9587" w:type="dxa"/>
            <w:gridSpan w:val="2"/>
            <w:tcBorders>
              <w:top w:val="single" w:sz="2" w:space="0" w:color="000000"/>
              <w:left w:val="single" w:sz="2" w:space="0" w:color="000000"/>
              <w:bottom w:val="single" w:sz="2" w:space="0" w:color="000000"/>
              <w:right w:val="single" w:sz="4" w:space="0" w:color="auto"/>
            </w:tcBorders>
            <w:shd w:val="clear" w:color="auto" w:fill="A6A6A6"/>
            <w:tcMar>
              <w:top w:w="55" w:type="dxa"/>
              <w:left w:w="55" w:type="dxa"/>
              <w:bottom w:w="55" w:type="dxa"/>
              <w:right w:w="55" w:type="dxa"/>
            </w:tcMar>
          </w:tcPr>
          <w:p w14:paraId="569470AA"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Fiche technique - Veste été – Echantillon demandé</w:t>
            </w:r>
          </w:p>
        </w:tc>
      </w:tr>
      <w:tr w:rsidR="00474644" w:rsidRPr="0028044A" w14:paraId="2F68E365" w14:textId="77777777" w:rsidTr="009771BF">
        <w:tc>
          <w:tcPr>
            <w:tcW w:w="448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B44633E"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Exigences</w:t>
            </w:r>
          </w:p>
        </w:tc>
        <w:tc>
          <w:tcPr>
            <w:tcW w:w="5103" w:type="dxa"/>
            <w:tcBorders>
              <w:top w:val="single" w:sz="2" w:space="0" w:color="000000"/>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9A022EF"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Réponse du candidat</w:t>
            </w:r>
          </w:p>
        </w:tc>
      </w:tr>
      <w:tr w:rsidR="00474644" w:rsidRPr="0028044A" w14:paraId="66A208E4"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65E878D9" w14:textId="77777777" w:rsidR="00474644" w:rsidRPr="0028044A" w:rsidRDefault="00474644" w:rsidP="009771BF">
            <w:pPr>
              <w:pStyle w:val="Sansinterligne"/>
              <w:tabs>
                <w:tab w:val="right" w:leader="dot" w:pos="9468"/>
              </w:tabs>
              <w:jc w:val="both"/>
              <w:rPr>
                <w:rFonts w:ascii="Marianne" w:hAnsi="Marianne"/>
                <w:sz w:val="20"/>
                <w:szCs w:val="20"/>
              </w:rPr>
            </w:pPr>
            <w:r w:rsidRPr="0028044A">
              <w:rPr>
                <w:rFonts w:ascii="Marianne" w:hAnsi="Marianne" w:cs="Arial"/>
                <w:sz w:val="20"/>
                <w:szCs w:val="20"/>
              </w:rPr>
              <w:t xml:space="preserve">Photographie(s) (joindre les photos au format .jpeg </w:t>
            </w:r>
            <w:proofErr w:type="gramStart"/>
            <w:r w:rsidRPr="0028044A">
              <w:rPr>
                <w:rFonts w:ascii="Marianne" w:hAnsi="Marianne" w:cs="Arial"/>
                <w:sz w:val="20"/>
                <w:szCs w:val="20"/>
              </w:rPr>
              <w:t>ou</w:t>
            </w:r>
            <w:proofErr w:type="gramEnd"/>
            <w:r w:rsidRPr="0028044A">
              <w:rPr>
                <w:rFonts w:ascii="Marianne" w:hAnsi="Marianne" w:cs="Arial"/>
                <w:sz w:val="20"/>
                <w:szCs w:val="20"/>
              </w:rPr>
              <w:t xml:space="preserve"> .</w:t>
            </w:r>
            <w:proofErr w:type="spellStart"/>
            <w:r w:rsidRPr="0028044A">
              <w:rPr>
                <w:rFonts w:ascii="Marianne" w:hAnsi="Marianne" w:cs="Arial"/>
                <w:sz w:val="20"/>
                <w:szCs w:val="20"/>
              </w:rPr>
              <w:t>pdf</w:t>
            </w:r>
            <w:proofErr w:type="spellEnd"/>
            <w:r w:rsidRPr="0028044A">
              <w:rPr>
                <w:rFonts w:ascii="Marianne" w:hAnsi="Marianne" w:cs="Arial"/>
                <w:sz w:val="20"/>
                <w:szCs w:val="20"/>
              </w:rPr>
              <w:t>)</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27110E6" w14:textId="77777777" w:rsidR="00474644" w:rsidRPr="0028044A" w:rsidRDefault="00474644" w:rsidP="009771BF">
            <w:pPr>
              <w:pStyle w:val="TableContents"/>
              <w:rPr>
                <w:rFonts w:ascii="Marianne" w:hAnsi="Marianne"/>
                <w:sz w:val="20"/>
                <w:szCs w:val="20"/>
              </w:rPr>
            </w:pPr>
          </w:p>
        </w:tc>
      </w:tr>
      <w:tr w:rsidR="00474644" w:rsidRPr="0028044A" w14:paraId="0D33586C"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713BFBA6" w14:textId="77777777" w:rsidR="00474644" w:rsidRPr="0028044A" w:rsidRDefault="00474644" w:rsidP="009771BF">
            <w:pPr>
              <w:pStyle w:val="Sansinterligne"/>
              <w:tabs>
                <w:tab w:val="right" w:leader="dot" w:pos="9468"/>
              </w:tabs>
              <w:jc w:val="both"/>
              <w:rPr>
                <w:rFonts w:ascii="Marianne" w:hAnsi="Marianne"/>
                <w:sz w:val="20"/>
                <w:szCs w:val="20"/>
              </w:rPr>
            </w:pPr>
            <w:r w:rsidRPr="0028044A">
              <w:rPr>
                <w:rFonts w:ascii="Marianne" w:hAnsi="Marianne" w:cs="Arial"/>
                <w:sz w:val="20"/>
                <w:szCs w:val="20"/>
              </w:rPr>
              <w:t>Une grille de taille comprenant un schéma indiquant le positionnement des mesures est joint au présent mémoire.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53213EE" w14:textId="77777777" w:rsidR="00474644" w:rsidRPr="0028044A" w:rsidRDefault="00474644" w:rsidP="009771BF">
            <w:pPr>
              <w:pStyle w:val="TableContents"/>
              <w:rPr>
                <w:rFonts w:ascii="Marianne" w:hAnsi="Marianne"/>
                <w:sz w:val="20"/>
                <w:szCs w:val="20"/>
              </w:rPr>
            </w:pPr>
          </w:p>
        </w:tc>
      </w:tr>
      <w:tr w:rsidR="00A8590E" w:rsidRPr="0028044A" w14:paraId="326DE97A"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6729BE22" w14:textId="4AF817FC" w:rsidR="00A8590E" w:rsidRPr="0028044A" w:rsidRDefault="00A8590E" w:rsidP="00A8590E">
            <w:pPr>
              <w:pStyle w:val="Sansinterligne"/>
              <w:tabs>
                <w:tab w:val="right" w:leader="dot" w:pos="9468"/>
              </w:tabs>
              <w:jc w:val="both"/>
              <w:rPr>
                <w:rFonts w:ascii="Marianne" w:hAnsi="Marianne" w:cs="Arial"/>
                <w:sz w:val="20"/>
                <w:szCs w:val="20"/>
              </w:rPr>
            </w:pPr>
            <w:r w:rsidRPr="00A021DD">
              <w:rPr>
                <w:rFonts w:ascii="Marianne" w:hAnsi="Marianne"/>
                <w:sz w:val="20"/>
                <w:szCs w:val="20"/>
              </w:rPr>
              <w:t>Normes/exigences mises en œuvre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77018A2" w14:textId="77777777" w:rsidR="00A8590E" w:rsidRPr="0028044A" w:rsidRDefault="00A8590E" w:rsidP="00A8590E">
            <w:pPr>
              <w:pStyle w:val="TableContents"/>
              <w:rPr>
                <w:rFonts w:ascii="Marianne" w:hAnsi="Marianne"/>
                <w:sz w:val="20"/>
                <w:szCs w:val="20"/>
              </w:rPr>
            </w:pPr>
          </w:p>
        </w:tc>
      </w:tr>
      <w:tr w:rsidR="00A8590E" w:rsidRPr="0028044A" w14:paraId="2B8E68E3" w14:textId="77777777" w:rsidTr="009771BF">
        <w:tc>
          <w:tcPr>
            <w:tcW w:w="9587"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05D3DB3D"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Exigences minimales requises</w:t>
            </w:r>
          </w:p>
        </w:tc>
      </w:tr>
      <w:tr w:rsidR="00A8590E" w:rsidRPr="0028044A" w14:paraId="0F6EFADF"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15A8903" w14:textId="77777777" w:rsidR="00A8590E" w:rsidRPr="0028044A" w:rsidRDefault="00A8590E" w:rsidP="00A8590E">
            <w:pPr>
              <w:pStyle w:val="Standard"/>
              <w:rPr>
                <w:rFonts w:ascii="Marianne" w:hAnsi="Marianne"/>
                <w:sz w:val="20"/>
                <w:szCs w:val="20"/>
              </w:rPr>
            </w:pPr>
            <w:r w:rsidRPr="0028044A">
              <w:rPr>
                <w:rFonts w:ascii="Marianne" w:hAnsi="Marianne"/>
                <w:sz w:val="20"/>
                <w:szCs w:val="20"/>
              </w:rPr>
              <w:t>Type de fermeture à glissière centrale sous patte à double curseur</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946E293" w14:textId="77777777" w:rsidR="00A8590E" w:rsidRPr="0028044A" w:rsidRDefault="00A8590E" w:rsidP="00A8590E">
            <w:pPr>
              <w:pStyle w:val="TableContents"/>
              <w:rPr>
                <w:rFonts w:ascii="Marianne" w:hAnsi="Marianne"/>
                <w:i/>
                <w:iCs/>
                <w:sz w:val="20"/>
                <w:szCs w:val="20"/>
              </w:rPr>
            </w:pPr>
          </w:p>
        </w:tc>
      </w:tr>
      <w:tr w:rsidR="00A8590E" w:rsidRPr="0028044A" w14:paraId="433D02CC"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F9AEBD8" w14:textId="77777777" w:rsidR="00A8590E" w:rsidRPr="0028044A" w:rsidRDefault="00A8590E" w:rsidP="00A8590E">
            <w:pPr>
              <w:pStyle w:val="Standard"/>
              <w:rPr>
                <w:rFonts w:ascii="Marianne" w:hAnsi="Marianne"/>
                <w:sz w:val="20"/>
                <w:szCs w:val="20"/>
              </w:rPr>
            </w:pPr>
            <w:proofErr w:type="gramStart"/>
            <w:r w:rsidRPr="0028044A">
              <w:rPr>
                <w:rFonts w:ascii="Marianne" w:hAnsi="Marianne"/>
                <w:sz w:val="20"/>
                <w:szCs w:val="20"/>
              </w:rPr>
              <w:t>col</w:t>
            </w:r>
            <w:proofErr w:type="gramEnd"/>
            <w:r w:rsidRPr="0028044A">
              <w:rPr>
                <w:rFonts w:ascii="Marianne" w:hAnsi="Marianne"/>
                <w:sz w:val="20"/>
                <w:szCs w:val="20"/>
              </w:rPr>
              <w:t xml:space="preserve"> de forme officier remontant suffisamment haut pour protéger du vent sans gêner le port du casque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5568519" w14:textId="77777777" w:rsidR="00A8590E" w:rsidRPr="0028044A" w:rsidRDefault="00A8590E" w:rsidP="00A8590E">
            <w:pPr>
              <w:pStyle w:val="TableContents"/>
              <w:rPr>
                <w:rFonts w:ascii="Marianne" w:hAnsi="Marianne"/>
                <w:i/>
                <w:iCs/>
                <w:sz w:val="20"/>
                <w:szCs w:val="20"/>
              </w:rPr>
            </w:pPr>
          </w:p>
        </w:tc>
      </w:tr>
      <w:tr w:rsidR="00A8590E" w:rsidRPr="0028044A" w14:paraId="619A3087"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6A12979" w14:textId="77777777" w:rsidR="00A8590E" w:rsidRPr="0028044A" w:rsidRDefault="00A8590E" w:rsidP="00A8590E">
            <w:pPr>
              <w:pStyle w:val="Standard"/>
              <w:rPr>
                <w:rFonts w:ascii="Marianne" w:hAnsi="Marianne"/>
                <w:sz w:val="20"/>
                <w:szCs w:val="20"/>
              </w:rPr>
            </w:pPr>
            <w:r w:rsidRPr="0028044A">
              <w:rPr>
                <w:rFonts w:ascii="Marianne" w:hAnsi="Marianne"/>
                <w:sz w:val="20"/>
                <w:szCs w:val="20"/>
              </w:rPr>
              <w:t>Épaisseur ouatinée confortable sur le haut du col (précision du candidat)</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FC0C6DF" w14:textId="77777777" w:rsidR="00A8590E" w:rsidRPr="0028044A" w:rsidRDefault="00A8590E" w:rsidP="00A8590E">
            <w:pPr>
              <w:pStyle w:val="TableContents"/>
              <w:rPr>
                <w:rFonts w:ascii="Marianne" w:hAnsi="Marianne"/>
                <w:i/>
                <w:iCs/>
                <w:sz w:val="20"/>
                <w:szCs w:val="20"/>
              </w:rPr>
            </w:pPr>
          </w:p>
        </w:tc>
      </w:tr>
      <w:tr w:rsidR="00A8590E" w:rsidRPr="0028044A" w14:paraId="715AD3B8"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73448AE0" w14:textId="77777777" w:rsidR="00A8590E" w:rsidRPr="0028044A" w:rsidRDefault="00A8590E" w:rsidP="00A8590E">
            <w:pPr>
              <w:pStyle w:val="Standard"/>
              <w:rPr>
                <w:rFonts w:ascii="Marianne" w:hAnsi="Marianne"/>
                <w:sz w:val="20"/>
                <w:szCs w:val="20"/>
              </w:rPr>
            </w:pPr>
            <w:r w:rsidRPr="0028044A">
              <w:rPr>
                <w:rFonts w:ascii="Marianne" w:hAnsi="Marianne"/>
                <w:sz w:val="20"/>
                <w:szCs w:val="20"/>
              </w:rPr>
              <w:t>Système de serrage mis en place (pas de velours-crochet)</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790996E" w14:textId="77777777" w:rsidR="00A8590E" w:rsidRPr="0028044A" w:rsidRDefault="00A8590E" w:rsidP="00A8590E">
            <w:pPr>
              <w:pStyle w:val="TableContents"/>
              <w:rPr>
                <w:rFonts w:ascii="Marianne" w:hAnsi="Marianne"/>
                <w:i/>
                <w:iCs/>
                <w:sz w:val="20"/>
                <w:szCs w:val="20"/>
              </w:rPr>
            </w:pPr>
          </w:p>
        </w:tc>
      </w:tr>
      <w:tr w:rsidR="00A8590E" w:rsidRPr="0028044A" w14:paraId="3F903AE5"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447933FA" w14:textId="77777777" w:rsidR="00A8590E" w:rsidRPr="0028044A" w:rsidRDefault="00A8590E" w:rsidP="00A8590E">
            <w:pPr>
              <w:pStyle w:val="Standard"/>
              <w:rPr>
                <w:rFonts w:ascii="Marianne" w:hAnsi="Marianne"/>
                <w:sz w:val="20"/>
                <w:szCs w:val="20"/>
              </w:rPr>
            </w:pPr>
            <w:r w:rsidRPr="0028044A">
              <w:rPr>
                <w:rFonts w:ascii="Marianne" w:hAnsi="Marianne"/>
                <w:sz w:val="20"/>
                <w:szCs w:val="20"/>
              </w:rPr>
              <w:lastRenderedPageBreak/>
              <w:t>Présence ou non de zones d’aération</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8CBDAA7" w14:textId="77777777" w:rsidR="00A8590E" w:rsidRPr="0028044A" w:rsidRDefault="00A8590E" w:rsidP="00A8590E">
            <w:pPr>
              <w:pStyle w:val="TableContents"/>
              <w:rPr>
                <w:rFonts w:ascii="Marianne" w:hAnsi="Marianne"/>
                <w:i/>
                <w:iCs/>
                <w:sz w:val="20"/>
                <w:szCs w:val="20"/>
              </w:rPr>
            </w:pPr>
          </w:p>
        </w:tc>
      </w:tr>
      <w:tr w:rsidR="00A8590E" w:rsidRPr="0028044A" w14:paraId="49D2D936"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B303158" w14:textId="77777777" w:rsidR="00A8590E" w:rsidRPr="0028044A" w:rsidRDefault="00A8590E" w:rsidP="00A8590E">
            <w:pPr>
              <w:pStyle w:val="Standard"/>
              <w:rPr>
                <w:rFonts w:ascii="Marianne" w:hAnsi="Marianne"/>
                <w:sz w:val="20"/>
                <w:szCs w:val="20"/>
              </w:rPr>
            </w:pPr>
            <w:r w:rsidRPr="0028044A">
              <w:rPr>
                <w:rFonts w:ascii="Marianne" w:hAnsi="Marianne"/>
                <w:sz w:val="20"/>
                <w:szCs w:val="20"/>
              </w:rPr>
              <w:t>Maintien des coques de protections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2E1C1C1" w14:textId="77777777" w:rsidR="00A8590E" w:rsidRPr="0028044A" w:rsidRDefault="00A8590E" w:rsidP="00A8590E">
            <w:pPr>
              <w:pStyle w:val="TableContents"/>
              <w:rPr>
                <w:rFonts w:ascii="Marianne" w:hAnsi="Marianne"/>
                <w:i/>
                <w:iCs/>
                <w:sz w:val="20"/>
                <w:szCs w:val="20"/>
              </w:rPr>
            </w:pPr>
          </w:p>
        </w:tc>
      </w:tr>
      <w:tr w:rsidR="00A8590E" w:rsidRPr="0028044A" w14:paraId="5AF59001"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8E3CD20" w14:textId="77777777" w:rsidR="00A8590E" w:rsidRPr="0028044A" w:rsidRDefault="00A8590E" w:rsidP="00A8590E">
            <w:pPr>
              <w:pStyle w:val="Standard"/>
              <w:spacing w:before="57"/>
              <w:textAlignment w:val="center"/>
              <w:rPr>
                <w:rFonts w:ascii="Marianne" w:hAnsi="Marianne"/>
                <w:sz w:val="20"/>
                <w:szCs w:val="20"/>
              </w:rPr>
            </w:pPr>
            <w:r w:rsidRPr="0028044A">
              <w:rPr>
                <w:rFonts w:ascii="Marianne" w:hAnsi="Marianne"/>
                <w:sz w:val="20"/>
                <w:szCs w:val="20"/>
              </w:rPr>
              <w:t>Qualité des éléments fluorescent et rétroréfléchissant</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6411CAB" w14:textId="77777777" w:rsidR="00A8590E" w:rsidRPr="0028044A" w:rsidRDefault="00A8590E" w:rsidP="00A8590E">
            <w:pPr>
              <w:pStyle w:val="TableContents"/>
              <w:rPr>
                <w:rFonts w:ascii="Marianne" w:hAnsi="Marianne"/>
                <w:i/>
                <w:iCs/>
                <w:sz w:val="20"/>
                <w:szCs w:val="20"/>
              </w:rPr>
            </w:pPr>
          </w:p>
        </w:tc>
      </w:tr>
      <w:tr w:rsidR="00A8590E" w:rsidRPr="0028044A" w14:paraId="120BDDFF"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9A265EF" w14:textId="77777777" w:rsidR="00A8590E" w:rsidRPr="0028044A" w:rsidRDefault="00A8590E" w:rsidP="00A8590E">
            <w:pPr>
              <w:pStyle w:val="Standard"/>
              <w:spacing w:before="57"/>
              <w:textAlignment w:val="center"/>
              <w:rPr>
                <w:rFonts w:ascii="Marianne" w:hAnsi="Marianne"/>
                <w:sz w:val="20"/>
                <w:szCs w:val="20"/>
              </w:rPr>
            </w:pPr>
            <w:r w:rsidRPr="0028044A">
              <w:rPr>
                <w:rFonts w:ascii="Marianne" w:hAnsi="Marianne"/>
                <w:sz w:val="20"/>
                <w:szCs w:val="20"/>
              </w:rPr>
              <w:t>Poches extérieures dont l’une sera translucide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062D4710" w14:textId="77777777" w:rsidR="00A8590E" w:rsidRPr="0028044A" w:rsidRDefault="00A8590E" w:rsidP="00A8590E">
            <w:pPr>
              <w:pStyle w:val="TableContents"/>
              <w:rPr>
                <w:rFonts w:ascii="Marianne" w:hAnsi="Marianne"/>
                <w:i/>
                <w:iCs/>
                <w:sz w:val="20"/>
                <w:szCs w:val="20"/>
              </w:rPr>
            </w:pPr>
          </w:p>
        </w:tc>
      </w:tr>
      <w:tr w:rsidR="00A8590E" w:rsidRPr="0028044A" w14:paraId="06B63018"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6C50476A" w14:textId="77777777" w:rsidR="00A8590E" w:rsidRPr="0028044A" w:rsidRDefault="00A8590E" w:rsidP="00A8590E">
            <w:pPr>
              <w:pStyle w:val="Standard"/>
              <w:spacing w:before="57"/>
              <w:textAlignment w:val="center"/>
              <w:rPr>
                <w:rFonts w:ascii="Marianne" w:hAnsi="Marianne"/>
                <w:sz w:val="20"/>
                <w:szCs w:val="20"/>
              </w:rPr>
            </w:pPr>
            <w:r w:rsidRPr="0028044A">
              <w:rPr>
                <w:rFonts w:ascii="Marianne" w:hAnsi="Marianne"/>
                <w:sz w:val="20"/>
                <w:szCs w:val="20"/>
              </w:rPr>
              <w:t>Poches intérieures (accessibilité, dimension, système de fermeture)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ED0AE28" w14:textId="77777777" w:rsidR="00A8590E" w:rsidRPr="0028044A" w:rsidRDefault="00A8590E" w:rsidP="00A8590E">
            <w:pPr>
              <w:pStyle w:val="TableContents"/>
              <w:rPr>
                <w:rFonts w:ascii="Marianne" w:hAnsi="Marianne"/>
                <w:i/>
                <w:iCs/>
                <w:sz w:val="20"/>
                <w:szCs w:val="20"/>
              </w:rPr>
            </w:pPr>
          </w:p>
        </w:tc>
      </w:tr>
      <w:tr w:rsidR="00A8590E" w:rsidRPr="0028044A" w14:paraId="4B67B6B3"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65FA9FD" w14:textId="77777777" w:rsidR="00A8590E" w:rsidRPr="0028044A" w:rsidRDefault="00A8590E" w:rsidP="00A8590E">
            <w:pPr>
              <w:pStyle w:val="Standard"/>
              <w:spacing w:before="57"/>
              <w:textAlignment w:val="center"/>
              <w:rPr>
                <w:rFonts w:ascii="Marianne" w:hAnsi="Marianne"/>
                <w:sz w:val="20"/>
                <w:szCs w:val="20"/>
              </w:rPr>
            </w:pPr>
            <w:r w:rsidRPr="0028044A">
              <w:rPr>
                <w:rFonts w:ascii="Marianne" w:hAnsi="Marianne"/>
                <w:sz w:val="20"/>
                <w:szCs w:val="20"/>
              </w:rPr>
              <w:t>Poches sur le haut et le bas de chaque manche (accessibilité, dimension, système de fermeture, harmonie avec le reste du vêtement)</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F091B42" w14:textId="77777777" w:rsidR="00A8590E" w:rsidRPr="0028044A" w:rsidRDefault="00A8590E" w:rsidP="00A8590E">
            <w:pPr>
              <w:pStyle w:val="TableContents"/>
              <w:rPr>
                <w:rFonts w:ascii="Marianne" w:hAnsi="Marianne"/>
                <w:i/>
                <w:iCs/>
                <w:sz w:val="20"/>
                <w:szCs w:val="20"/>
              </w:rPr>
            </w:pPr>
          </w:p>
        </w:tc>
      </w:tr>
      <w:tr w:rsidR="00A8590E" w:rsidRPr="0028044A" w14:paraId="21A938D0"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64D8D774" w14:textId="77777777" w:rsidR="00A8590E" w:rsidRPr="0028044A" w:rsidRDefault="00A8590E" w:rsidP="00A8590E">
            <w:pPr>
              <w:pStyle w:val="Standard"/>
              <w:spacing w:before="57"/>
              <w:textAlignment w:val="center"/>
              <w:rPr>
                <w:rFonts w:ascii="Marianne" w:hAnsi="Marianne"/>
                <w:sz w:val="20"/>
                <w:szCs w:val="20"/>
              </w:rPr>
            </w:pPr>
            <w:proofErr w:type="gramStart"/>
            <w:r w:rsidRPr="0028044A">
              <w:rPr>
                <w:rFonts w:ascii="Marianne" w:hAnsi="Marianne"/>
                <w:sz w:val="20"/>
                <w:szCs w:val="20"/>
              </w:rPr>
              <w:t>une</w:t>
            </w:r>
            <w:proofErr w:type="gramEnd"/>
            <w:r w:rsidRPr="0028044A">
              <w:rPr>
                <w:rFonts w:ascii="Marianne" w:hAnsi="Marianne"/>
                <w:sz w:val="20"/>
                <w:szCs w:val="20"/>
              </w:rPr>
              <w:t xml:space="preserve"> poche de bras doublée d’une poche stylo</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DCE6297" w14:textId="77777777" w:rsidR="00A8590E" w:rsidRPr="0028044A" w:rsidRDefault="00A8590E" w:rsidP="00A8590E">
            <w:pPr>
              <w:pStyle w:val="TableContents"/>
              <w:rPr>
                <w:rFonts w:ascii="Marianne" w:hAnsi="Marianne"/>
                <w:i/>
                <w:iCs/>
                <w:sz w:val="20"/>
                <w:szCs w:val="20"/>
              </w:rPr>
            </w:pPr>
          </w:p>
        </w:tc>
      </w:tr>
      <w:tr w:rsidR="00A8590E" w:rsidRPr="0028044A" w14:paraId="21511EB4"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73F54413" w14:textId="77777777" w:rsidR="00A8590E" w:rsidRPr="0028044A" w:rsidRDefault="00A8590E" w:rsidP="00A8590E">
            <w:pPr>
              <w:pStyle w:val="Textbody"/>
              <w:tabs>
                <w:tab w:val="left" w:pos="568"/>
                <w:tab w:val="left" w:pos="1418"/>
                <w:tab w:val="left" w:pos="2268"/>
              </w:tabs>
              <w:rPr>
                <w:rFonts w:ascii="Marianne" w:hAnsi="Marianne"/>
                <w:sz w:val="20"/>
                <w:szCs w:val="20"/>
              </w:rPr>
            </w:pPr>
            <w:r w:rsidRPr="0028044A">
              <w:rPr>
                <w:rFonts w:ascii="Marianne" w:hAnsi="Marianne"/>
                <w:sz w:val="20"/>
                <w:szCs w:val="20"/>
              </w:rPr>
              <w:t>Pattes de serrage latérales au bas du vêtement</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34175CE" w14:textId="77777777" w:rsidR="00A8590E" w:rsidRPr="0028044A" w:rsidRDefault="00A8590E" w:rsidP="00A8590E">
            <w:pPr>
              <w:pStyle w:val="TableContents"/>
              <w:rPr>
                <w:rFonts w:ascii="Marianne" w:hAnsi="Marianne"/>
                <w:i/>
                <w:iCs/>
                <w:sz w:val="20"/>
                <w:szCs w:val="20"/>
              </w:rPr>
            </w:pPr>
          </w:p>
        </w:tc>
      </w:tr>
      <w:tr w:rsidR="00A8590E" w:rsidRPr="0028044A" w14:paraId="7418BAFB"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4013A214" w14:textId="77777777" w:rsidR="00A8590E" w:rsidRPr="0028044A" w:rsidRDefault="00A8590E" w:rsidP="00A8590E">
            <w:pPr>
              <w:pStyle w:val="Textbody"/>
              <w:tabs>
                <w:tab w:val="left" w:pos="568"/>
                <w:tab w:val="left" w:pos="1418"/>
                <w:tab w:val="left" w:pos="2268"/>
              </w:tabs>
              <w:rPr>
                <w:rFonts w:ascii="Marianne" w:hAnsi="Marianne"/>
                <w:sz w:val="20"/>
                <w:szCs w:val="20"/>
              </w:rPr>
            </w:pPr>
            <w:r w:rsidRPr="0028044A">
              <w:rPr>
                <w:rFonts w:ascii="Marianne" w:hAnsi="Marianne"/>
                <w:sz w:val="20"/>
                <w:szCs w:val="20"/>
              </w:rPr>
              <w:t>Pattes de serrage et soufflet d’étanchéité au niveau du bas des manches fermant vers l’extérieur</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C3DA611" w14:textId="77777777" w:rsidR="00A8590E" w:rsidRPr="0028044A" w:rsidRDefault="00A8590E" w:rsidP="00A8590E">
            <w:pPr>
              <w:pStyle w:val="TableContents"/>
              <w:rPr>
                <w:rFonts w:ascii="Marianne" w:hAnsi="Marianne"/>
                <w:i/>
                <w:iCs/>
                <w:sz w:val="20"/>
                <w:szCs w:val="20"/>
              </w:rPr>
            </w:pPr>
          </w:p>
        </w:tc>
      </w:tr>
      <w:tr w:rsidR="00A8590E" w:rsidRPr="0028044A" w14:paraId="2953E27C"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73CA2318" w14:textId="77777777" w:rsidR="00A8590E" w:rsidRPr="0028044A" w:rsidRDefault="00A8590E" w:rsidP="00A8590E">
            <w:pPr>
              <w:pStyle w:val="Textbody"/>
              <w:tabs>
                <w:tab w:val="left" w:pos="568"/>
                <w:tab w:val="left" w:pos="1418"/>
                <w:tab w:val="left" w:pos="2268"/>
              </w:tabs>
              <w:rPr>
                <w:rFonts w:ascii="Marianne" w:hAnsi="Marianne"/>
                <w:sz w:val="20"/>
                <w:szCs w:val="20"/>
              </w:rPr>
            </w:pPr>
            <w:r w:rsidRPr="0028044A">
              <w:rPr>
                <w:rFonts w:ascii="Marianne" w:hAnsi="Marianne"/>
                <w:sz w:val="20"/>
                <w:szCs w:val="20"/>
              </w:rPr>
              <w:t>Système de serrage au niveau des manches pour ajustement à la morphologie de l’agent</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CB14FEC" w14:textId="77777777" w:rsidR="00A8590E" w:rsidRPr="0028044A" w:rsidRDefault="00A8590E" w:rsidP="00A8590E">
            <w:pPr>
              <w:pStyle w:val="TableContents"/>
              <w:rPr>
                <w:rFonts w:ascii="Marianne" w:hAnsi="Marianne"/>
                <w:i/>
                <w:iCs/>
                <w:sz w:val="20"/>
                <w:szCs w:val="20"/>
              </w:rPr>
            </w:pPr>
          </w:p>
        </w:tc>
      </w:tr>
      <w:tr w:rsidR="00A8590E" w:rsidRPr="0028044A" w14:paraId="0B0AD293"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224690B" w14:textId="77777777" w:rsidR="00A8590E" w:rsidRPr="0028044A" w:rsidRDefault="00A8590E" w:rsidP="00A8590E">
            <w:pPr>
              <w:pStyle w:val="Textbody"/>
              <w:tabs>
                <w:tab w:val="left" w:pos="568"/>
                <w:tab w:val="left" w:pos="1418"/>
                <w:tab w:val="left" w:pos="2268"/>
              </w:tabs>
              <w:rPr>
                <w:rFonts w:ascii="Marianne" w:hAnsi="Marianne"/>
                <w:sz w:val="20"/>
                <w:szCs w:val="20"/>
              </w:rPr>
            </w:pPr>
            <w:r w:rsidRPr="0028044A">
              <w:rPr>
                <w:rFonts w:ascii="Marianne" w:hAnsi="Marianne"/>
                <w:sz w:val="20"/>
                <w:szCs w:val="20"/>
              </w:rPr>
              <w:t xml:space="preserve">Empiècement au bas du dos permettant </w:t>
            </w:r>
            <w:proofErr w:type="gramStart"/>
            <w:r w:rsidRPr="0028044A">
              <w:rPr>
                <w:rFonts w:ascii="Marianne" w:hAnsi="Marianne"/>
                <w:sz w:val="20"/>
                <w:szCs w:val="20"/>
              </w:rPr>
              <w:t>de  couvrir</w:t>
            </w:r>
            <w:proofErr w:type="gramEnd"/>
            <w:r w:rsidRPr="0028044A">
              <w:rPr>
                <w:rFonts w:ascii="Marianne" w:hAnsi="Marianne"/>
                <w:sz w:val="20"/>
                <w:szCs w:val="20"/>
              </w:rPr>
              <w:t xml:space="preserve"> le bas du dos lorsque l’agent se penche en avant (empiècement renforcé par une mousse absorbante de chocs)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9DE951A" w14:textId="77777777" w:rsidR="00A8590E" w:rsidRPr="0028044A" w:rsidRDefault="00A8590E" w:rsidP="00A8590E">
            <w:pPr>
              <w:pStyle w:val="TableContents"/>
              <w:rPr>
                <w:rFonts w:ascii="Marianne" w:hAnsi="Marianne"/>
                <w:i/>
                <w:iCs/>
                <w:sz w:val="20"/>
                <w:szCs w:val="20"/>
              </w:rPr>
            </w:pPr>
          </w:p>
        </w:tc>
      </w:tr>
      <w:tr w:rsidR="00A8590E" w:rsidRPr="0028044A" w14:paraId="793A4FEB"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93D19DC" w14:textId="77777777" w:rsidR="00A8590E" w:rsidRPr="0028044A" w:rsidRDefault="00A8590E" w:rsidP="00A8590E">
            <w:pPr>
              <w:pStyle w:val="Textbody"/>
              <w:tabs>
                <w:tab w:val="left" w:pos="568"/>
                <w:tab w:val="left" w:pos="1418"/>
                <w:tab w:val="left" w:pos="2268"/>
              </w:tabs>
              <w:rPr>
                <w:rFonts w:ascii="Marianne" w:hAnsi="Marianne"/>
                <w:sz w:val="20"/>
                <w:szCs w:val="20"/>
              </w:rPr>
            </w:pPr>
            <w:r w:rsidRPr="0028044A">
              <w:rPr>
                <w:rFonts w:ascii="Marianne" w:hAnsi="Marianne"/>
                <w:sz w:val="20"/>
                <w:szCs w:val="20"/>
              </w:rPr>
              <w:t>Doublure facilitant la circulation de l’air</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815D932" w14:textId="77777777" w:rsidR="00A8590E" w:rsidRPr="0028044A" w:rsidRDefault="00A8590E" w:rsidP="00A8590E">
            <w:pPr>
              <w:pStyle w:val="TableContents"/>
              <w:rPr>
                <w:rFonts w:ascii="Marianne" w:hAnsi="Marianne"/>
                <w:i/>
                <w:iCs/>
                <w:sz w:val="20"/>
                <w:szCs w:val="20"/>
              </w:rPr>
            </w:pPr>
          </w:p>
        </w:tc>
      </w:tr>
      <w:tr w:rsidR="00A8590E" w:rsidRPr="0028044A" w14:paraId="3A7F2CDF"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4D18D4D8"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Type de système de fixation du gilet airbag dans la veste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CAA40A7" w14:textId="77777777" w:rsidR="00A8590E" w:rsidRPr="0028044A" w:rsidRDefault="00A8590E" w:rsidP="00A8590E">
            <w:pPr>
              <w:pStyle w:val="TableContents"/>
              <w:rPr>
                <w:rFonts w:ascii="Marianne" w:hAnsi="Marianne"/>
                <w:sz w:val="20"/>
                <w:szCs w:val="20"/>
              </w:rPr>
            </w:pPr>
          </w:p>
        </w:tc>
      </w:tr>
      <w:tr w:rsidR="00A8590E" w:rsidRPr="0028044A" w14:paraId="4F641F98"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BE9378F" w14:textId="77777777" w:rsidR="00A8590E" w:rsidRPr="0028044A" w:rsidRDefault="00A8590E" w:rsidP="00A8590E">
            <w:pPr>
              <w:pStyle w:val="Paragraphedeliste"/>
              <w:widowControl w:val="0"/>
              <w:spacing w:before="57"/>
              <w:ind w:left="0"/>
              <w:textAlignment w:val="center"/>
              <w:rPr>
                <w:rFonts w:ascii="Marianne" w:hAnsi="Marianne"/>
                <w:sz w:val="20"/>
                <w:szCs w:val="20"/>
              </w:rPr>
            </w:pPr>
            <w:r w:rsidRPr="0028044A">
              <w:rPr>
                <w:rFonts w:ascii="Marianne" w:hAnsi="Marianne"/>
                <w:sz w:val="20"/>
                <w:szCs w:val="20"/>
              </w:rPr>
              <w:t>Type de fixation de la doublure imper-respirante le cas échéant</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D054CE6" w14:textId="77777777" w:rsidR="00A8590E" w:rsidRPr="0028044A" w:rsidRDefault="00A8590E" w:rsidP="00A8590E">
            <w:pPr>
              <w:pStyle w:val="TableContents"/>
              <w:rPr>
                <w:rFonts w:ascii="Marianne" w:hAnsi="Marianne"/>
                <w:sz w:val="20"/>
                <w:szCs w:val="20"/>
              </w:rPr>
            </w:pPr>
          </w:p>
        </w:tc>
      </w:tr>
      <w:tr w:rsidR="00A8590E" w:rsidRPr="0028044A" w14:paraId="411EDA58"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4F1CF6CA"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Tailles :</w:t>
            </w:r>
          </w:p>
          <w:p w14:paraId="253484CB"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 xml:space="preserve">    • 2 longueurs</w:t>
            </w:r>
            <w:r w:rsidRPr="0028044A">
              <w:rPr>
                <w:rFonts w:ascii="Calibri" w:hAnsi="Calibri" w:cs="Calibri"/>
                <w:sz w:val="20"/>
                <w:szCs w:val="20"/>
              </w:rPr>
              <w:t> </w:t>
            </w:r>
            <w:r w:rsidRPr="0028044A">
              <w:rPr>
                <w:rFonts w:ascii="Marianne" w:hAnsi="Marianne"/>
                <w:sz w:val="20"/>
                <w:szCs w:val="20"/>
              </w:rPr>
              <w:t>: Courte et longue</w:t>
            </w:r>
          </w:p>
          <w:p w14:paraId="6AD71851"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 xml:space="preserve">    • du XS au 5XL</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8CCBA95" w14:textId="77777777" w:rsidR="00A8590E" w:rsidRPr="0028044A" w:rsidRDefault="00A8590E" w:rsidP="00A8590E">
            <w:pPr>
              <w:pStyle w:val="TableContents"/>
              <w:rPr>
                <w:rFonts w:ascii="Marianne" w:hAnsi="Marianne"/>
                <w:sz w:val="20"/>
                <w:szCs w:val="20"/>
              </w:rPr>
            </w:pPr>
          </w:p>
        </w:tc>
      </w:tr>
      <w:tr w:rsidR="00A8590E" w:rsidRPr="0028044A" w14:paraId="5D8CF81B" w14:textId="77777777" w:rsidTr="009771BF">
        <w:tc>
          <w:tcPr>
            <w:tcW w:w="9587"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57AB313E"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Qualité des matières premières et de la réalisation</w:t>
            </w:r>
          </w:p>
        </w:tc>
      </w:tr>
      <w:tr w:rsidR="00A8590E" w:rsidRPr="0028044A" w14:paraId="3AF9CCAB"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41702D2"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Qualité des produits semi-finis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01D3F20F" w14:textId="77777777" w:rsidR="00A8590E" w:rsidRPr="0028044A" w:rsidRDefault="00A8590E" w:rsidP="00A8590E">
            <w:pPr>
              <w:pStyle w:val="TableContents"/>
              <w:rPr>
                <w:rFonts w:ascii="Marianne" w:hAnsi="Marianne"/>
                <w:sz w:val="20"/>
                <w:szCs w:val="20"/>
              </w:rPr>
            </w:pPr>
          </w:p>
        </w:tc>
      </w:tr>
      <w:tr w:rsidR="00A8590E" w:rsidRPr="0028044A" w14:paraId="1CC13087"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2D7DD7"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Qualité des montages et des coutures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84150B0" w14:textId="77777777" w:rsidR="00A8590E" w:rsidRPr="0028044A" w:rsidRDefault="00A8590E" w:rsidP="00A8590E">
            <w:pPr>
              <w:pStyle w:val="TableContents"/>
              <w:rPr>
                <w:rFonts w:ascii="Marianne" w:hAnsi="Marianne"/>
                <w:sz w:val="20"/>
                <w:szCs w:val="20"/>
              </w:rPr>
            </w:pPr>
          </w:p>
        </w:tc>
      </w:tr>
      <w:tr w:rsidR="00A8590E" w:rsidRPr="0028044A" w14:paraId="33269028"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6F748C"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Résistance de l’inscription DOUANE à l'usure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0D6FFF7" w14:textId="77777777" w:rsidR="00A8590E" w:rsidRPr="0028044A" w:rsidRDefault="00A8590E" w:rsidP="00A8590E">
            <w:pPr>
              <w:pStyle w:val="TableContents"/>
              <w:rPr>
                <w:rFonts w:ascii="Marianne" w:hAnsi="Marianne"/>
                <w:sz w:val="20"/>
                <w:szCs w:val="20"/>
              </w:rPr>
            </w:pPr>
          </w:p>
        </w:tc>
      </w:tr>
      <w:tr w:rsidR="00A8590E" w:rsidRPr="0028044A" w14:paraId="68B6F8A0"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7517CF" w14:textId="77777777" w:rsidR="00A8590E" w:rsidRPr="0028044A" w:rsidRDefault="00A8590E" w:rsidP="00A8590E">
            <w:pPr>
              <w:pStyle w:val="Standard"/>
              <w:tabs>
                <w:tab w:val="right" w:leader="dot" w:pos="9468"/>
              </w:tabs>
              <w:textAlignment w:val="center"/>
              <w:rPr>
                <w:rFonts w:ascii="Marianne" w:eastAsia="Calibri" w:hAnsi="Marianne"/>
                <w:color w:val="00000A"/>
                <w:sz w:val="20"/>
                <w:szCs w:val="20"/>
                <w:lang w:eastAsia="en-US"/>
              </w:rPr>
            </w:pPr>
            <w:r w:rsidRPr="0028044A">
              <w:rPr>
                <w:rFonts w:ascii="Marianne" w:eastAsia="Calibri" w:hAnsi="Marianne"/>
                <w:color w:val="00000A"/>
                <w:sz w:val="20"/>
                <w:szCs w:val="20"/>
                <w:lang w:eastAsia="en-US"/>
              </w:rPr>
              <w:t>Résistance du vêtement à l’usure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C1F52C4" w14:textId="77777777" w:rsidR="00A8590E" w:rsidRPr="0028044A" w:rsidRDefault="00A8590E" w:rsidP="00A8590E">
            <w:pPr>
              <w:pStyle w:val="TableContents"/>
              <w:rPr>
                <w:rFonts w:ascii="Marianne" w:hAnsi="Marianne"/>
                <w:sz w:val="20"/>
                <w:szCs w:val="20"/>
              </w:rPr>
            </w:pPr>
          </w:p>
        </w:tc>
      </w:tr>
      <w:tr w:rsidR="00A8590E" w:rsidRPr="0028044A" w14:paraId="17C256A2"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6D00A5" w14:textId="77777777" w:rsidR="00A8590E" w:rsidRPr="0028044A" w:rsidRDefault="00A8590E" w:rsidP="00A8590E">
            <w:pPr>
              <w:pStyle w:val="Standard"/>
              <w:tabs>
                <w:tab w:val="right" w:leader="dot" w:pos="9468"/>
              </w:tabs>
              <w:textAlignment w:val="center"/>
              <w:rPr>
                <w:rFonts w:ascii="Marianne" w:eastAsia="Calibri" w:hAnsi="Marianne"/>
                <w:color w:val="00000A"/>
                <w:sz w:val="20"/>
                <w:szCs w:val="20"/>
                <w:lang w:eastAsia="en-US"/>
              </w:rPr>
            </w:pPr>
            <w:r w:rsidRPr="0028044A">
              <w:rPr>
                <w:rFonts w:ascii="Marianne" w:eastAsia="Calibri" w:hAnsi="Marianne"/>
                <w:color w:val="00000A"/>
                <w:sz w:val="20"/>
                <w:szCs w:val="20"/>
                <w:lang w:eastAsia="en-US"/>
              </w:rPr>
              <w:t>Résistance au lavage domestique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6BE90B5" w14:textId="77777777" w:rsidR="00A8590E" w:rsidRPr="0028044A" w:rsidRDefault="00A8590E" w:rsidP="00A8590E">
            <w:pPr>
              <w:pStyle w:val="TableContents"/>
              <w:rPr>
                <w:rFonts w:ascii="Marianne" w:hAnsi="Marianne"/>
                <w:sz w:val="20"/>
                <w:szCs w:val="20"/>
              </w:rPr>
            </w:pPr>
          </w:p>
        </w:tc>
      </w:tr>
      <w:tr w:rsidR="00D82953" w:rsidRPr="0028044A" w14:paraId="446FD01F"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383971" w14:textId="18D785E4" w:rsidR="00D82953" w:rsidRPr="0028044A" w:rsidRDefault="00D82953" w:rsidP="00D82953">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10052A8" w14:textId="77777777" w:rsidR="00D82953" w:rsidRPr="0028044A" w:rsidRDefault="00D82953" w:rsidP="00D82953">
            <w:pPr>
              <w:pStyle w:val="TableContents"/>
              <w:rPr>
                <w:rFonts w:ascii="Marianne" w:hAnsi="Marianne"/>
                <w:sz w:val="20"/>
                <w:szCs w:val="20"/>
              </w:rPr>
            </w:pPr>
          </w:p>
        </w:tc>
      </w:tr>
      <w:tr w:rsidR="00D82953" w:rsidRPr="0028044A" w14:paraId="41F98631" w14:textId="77777777" w:rsidTr="009771BF">
        <w:tc>
          <w:tcPr>
            <w:tcW w:w="9587"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15824764"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Confort et adaptation aux conditions d'utilisation</w:t>
            </w:r>
          </w:p>
        </w:tc>
      </w:tr>
      <w:tr w:rsidR="00D82953" w:rsidRPr="0028044A" w14:paraId="5D173071"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C9DEEDA" w14:textId="77777777" w:rsidR="00D82953" w:rsidRPr="0028044A" w:rsidRDefault="00D82953" w:rsidP="00D82953">
            <w:pPr>
              <w:pStyle w:val="Standard"/>
              <w:tabs>
                <w:tab w:val="right" w:leader="dot" w:pos="9468"/>
              </w:tabs>
              <w:rPr>
                <w:rFonts w:ascii="Marianne" w:hAnsi="Marianne"/>
                <w:color w:val="00000A"/>
                <w:sz w:val="20"/>
                <w:szCs w:val="20"/>
                <w:lang w:eastAsia="en-US"/>
              </w:rPr>
            </w:pPr>
            <w:r w:rsidRPr="0028044A">
              <w:rPr>
                <w:rFonts w:ascii="Marianne" w:hAnsi="Marianne"/>
                <w:color w:val="00000A"/>
                <w:sz w:val="20"/>
                <w:szCs w:val="20"/>
                <w:lang w:eastAsia="en-US"/>
              </w:rPr>
              <w:t>Adaptation de la coupe à la morphologie des agents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1E0EDFE" w14:textId="77777777" w:rsidR="00D82953" w:rsidRPr="0028044A" w:rsidRDefault="00D82953" w:rsidP="00D82953">
            <w:pPr>
              <w:pStyle w:val="TableContents"/>
              <w:rPr>
                <w:rFonts w:ascii="Marianne" w:hAnsi="Marianne"/>
                <w:sz w:val="20"/>
                <w:szCs w:val="20"/>
              </w:rPr>
            </w:pPr>
          </w:p>
        </w:tc>
      </w:tr>
      <w:tr w:rsidR="00D82953" w:rsidRPr="0028044A" w14:paraId="5A4F7DD7"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5DAA52F7" w14:textId="77777777" w:rsidR="00D82953" w:rsidRPr="0028044A" w:rsidRDefault="00D82953" w:rsidP="00D82953">
            <w:pPr>
              <w:pStyle w:val="TableContents"/>
              <w:tabs>
                <w:tab w:val="right" w:leader="dot" w:pos="9468"/>
              </w:tabs>
              <w:jc w:val="both"/>
              <w:rPr>
                <w:rFonts w:ascii="Marianne" w:eastAsia="Arial" w:hAnsi="Marianne"/>
                <w:color w:val="00000A"/>
                <w:sz w:val="20"/>
                <w:szCs w:val="20"/>
                <w:lang w:eastAsia="en-US"/>
              </w:rPr>
            </w:pPr>
            <w:r w:rsidRPr="0028044A">
              <w:rPr>
                <w:rFonts w:ascii="Marianne" w:eastAsia="Arial" w:hAnsi="Marianne"/>
                <w:color w:val="00000A"/>
                <w:sz w:val="20"/>
                <w:szCs w:val="20"/>
                <w:lang w:eastAsia="en-US"/>
              </w:rPr>
              <w:lastRenderedPageBreak/>
              <w:t>Aisance dans les mouvements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A3DA77E" w14:textId="77777777" w:rsidR="00D82953" w:rsidRPr="0028044A" w:rsidRDefault="00D82953" w:rsidP="00D82953">
            <w:pPr>
              <w:pStyle w:val="TableContents"/>
              <w:rPr>
                <w:rFonts w:ascii="Marianne" w:hAnsi="Marianne"/>
                <w:sz w:val="20"/>
                <w:szCs w:val="20"/>
              </w:rPr>
            </w:pPr>
          </w:p>
        </w:tc>
      </w:tr>
      <w:tr w:rsidR="00D82953" w:rsidRPr="0028044A" w14:paraId="0FB50387"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69B7E9E"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Absence de gêne au porté</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06554141" w14:textId="77777777" w:rsidR="00D82953" w:rsidRPr="0028044A" w:rsidRDefault="00D82953" w:rsidP="00D82953">
            <w:pPr>
              <w:pStyle w:val="TableContents"/>
              <w:rPr>
                <w:rFonts w:ascii="Marianne" w:hAnsi="Marianne"/>
                <w:sz w:val="20"/>
                <w:szCs w:val="20"/>
              </w:rPr>
            </w:pPr>
          </w:p>
        </w:tc>
      </w:tr>
      <w:tr w:rsidR="00D82953" w:rsidRPr="0028044A" w14:paraId="77A54D75"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E550C43"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Compatibilité avec les accessoires de la tenue de service (ceinturon, gilet pare-balles, gants)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0FC4455A" w14:textId="77777777" w:rsidR="00D82953" w:rsidRPr="0028044A" w:rsidRDefault="00D82953" w:rsidP="00D82953">
            <w:pPr>
              <w:pStyle w:val="TableContents"/>
              <w:rPr>
                <w:rFonts w:ascii="Marianne" w:hAnsi="Marianne"/>
                <w:sz w:val="20"/>
                <w:szCs w:val="20"/>
              </w:rPr>
            </w:pPr>
          </w:p>
        </w:tc>
      </w:tr>
      <w:tr w:rsidR="00D82953" w:rsidRPr="0028044A" w14:paraId="2B7F0275"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B997173"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Absence de boulochage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8A20AA3" w14:textId="77777777" w:rsidR="00D82953" w:rsidRPr="0028044A" w:rsidRDefault="00D82953" w:rsidP="00D82953">
            <w:pPr>
              <w:pStyle w:val="TableContents"/>
              <w:rPr>
                <w:rFonts w:ascii="Marianne" w:hAnsi="Marianne"/>
                <w:sz w:val="20"/>
                <w:szCs w:val="20"/>
              </w:rPr>
            </w:pPr>
          </w:p>
        </w:tc>
      </w:tr>
      <w:tr w:rsidR="00D82953" w:rsidRPr="0028044A" w14:paraId="7252ED9C" w14:textId="77777777" w:rsidTr="009771BF">
        <w:trPr>
          <w:trHeight w:val="500"/>
        </w:trPr>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428E03EB" w14:textId="77777777" w:rsidR="00D82953" w:rsidRPr="0028044A" w:rsidRDefault="00D82953" w:rsidP="00D82953">
            <w:pPr>
              <w:pStyle w:val="Standard"/>
              <w:tabs>
                <w:tab w:val="right" w:leader="dot" w:pos="9468"/>
              </w:tabs>
              <w:textAlignment w:val="center"/>
              <w:rPr>
                <w:rFonts w:ascii="Marianne" w:eastAsia="Calibri" w:hAnsi="Marianne"/>
                <w:color w:val="00000A"/>
                <w:sz w:val="20"/>
                <w:szCs w:val="20"/>
                <w:lang w:eastAsia="en-US"/>
              </w:rPr>
            </w:pPr>
            <w:r w:rsidRPr="0028044A">
              <w:rPr>
                <w:rFonts w:ascii="Marianne" w:eastAsia="Calibri" w:hAnsi="Marianne"/>
                <w:color w:val="00000A"/>
                <w:sz w:val="20"/>
                <w:szCs w:val="20"/>
                <w:lang w:eastAsia="en-US"/>
              </w:rPr>
              <w:t>Coupe et style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D3917CD" w14:textId="77777777" w:rsidR="00D82953" w:rsidRPr="0028044A" w:rsidRDefault="00D82953" w:rsidP="00D82953">
            <w:pPr>
              <w:pStyle w:val="TableContents"/>
              <w:rPr>
                <w:rFonts w:ascii="Marianne" w:hAnsi="Marianne"/>
                <w:sz w:val="20"/>
                <w:szCs w:val="20"/>
              </w:rPr>
            </w:pPr>
          </w:p>
        </w:tc>
      </w:tr>
      <w:tr w:rsidR="00D82953" w:rsidRPr="0028044A" w14:paraId="41595ECA" w14:textId="77777777" w:rsidTr="009771BF">
        <w:trPr>
          <w:trHeight w:val="500"/>
        </w:trPr>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72726737"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Légèreté</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9EE9867"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 xml:space="preserve">Indiquer le poids de la veste en taille </w:t>
            </w:r>
            <w:proofErr w:type="spellStart"/>
            <w:r w:rsidRPr="0028044A">
              <w:rPr>
                <w:rFonts w:ascii="Marianne" w:hAnsi="Marianne"/>
                <w:i/>
                <w:iCs/>
                <w:sz w:val="20"/>
                <w:szCs w:val="20"/>
              </w:rPr>
              <w:t>L</w:t>
            </w:r>
            <w:proofErr w:type="spellEnd"/>
            <w:r w:rsidRPr="0028044A">
              <w:rPr>
                <w:rFonts w:ascii="Marianne" w:hAnsi="Marianne"/>
                <w:i/>
                <w:iCs/>
                <w:sz w:val="20"/>
                <w:szCs w:val="20"/>
              </w:rPr>
              <w:t xml:space="preserve"> court homme</w:t>
            </w:r>
          </w:p>
        </w:tc>
      </w:tr>
      <w:tr w:rsidR="00D82953" w:rsidRPr="0028044A" w14:paraId="3E2E349E"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C964E24" w14:textId="77777777" w:rsidR="00D82953" w:rsidRPr="0028044A" w:rsidRDefault="00D82953" w:rsidP="00D82953">
            <w:pPr>
              <w:pStyle w:val="NormalWeb"/>
              <w:suppressAutoHyphens/>
              <w:spacing w:after="113"/>
              <w:rPr>
                <w:szCs w:val="20"/>
              </w:rPr>
            </w:pPr>
            <w:r w:rsidRPr="0028044A">
              <w:rPr>
                <w:szCs w:val="20"/>
              </w:rPr>
              <w:t>Ensemble des protecteurs non gonflables (norme NF EN1621 niveau 2)</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D407DFD"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Certificat de conformité attendu du candidat</w:t>
            </w:r>
          </w:p>
        </w:tc>
      </w:tr>
      <w:tr w:rsidR="00D82953" w:rsidRPr="0028044A" w14:paraId="5C9700A4"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DA565D9"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 xml:space="preserve">En absence de protecteur dorsal non gonflable, le protecteur gonflable doit être conforme à la </w:t>
            </w:r>
            <w:proofErr w:type="gramStart"/>
            <w:r w:rsidRPr="0028044A">
              <w:rPr>
                <w:rFonts w:ascii="Marianne" w:hAnsi="Marianne"/>
                <w:sz w:val="20"/>
                <w:szCs w:val="20"/>
              </w:rPr>
              <w:t>norme  EN</w:t>
            </w:r>
            <w:proofErr w:type="gramEnd"/>
            <w:r w:rsidRPr="0028044A">
              <w:rPr>
                <w:rFonts w:ascii="Marianne" w:hAnsi="Marianne"/>
                <w:sz w:val="20"/>
                <w:szCs w:val="20"/>
              </w:rPr>
              <w:t xml:space="preserve"> NF EN1621 niveau 2</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D40DE25"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Certificat de conformité attendu du candidat le cas échéant</w:t>
            </w:r>
          </w:p>
        </w:tc>
      </w:tr>
      <w:tr w:rsidR="00D82953" w:rsidRPr="0028044A" w14:paraId="7DF43736" w14:textId="77777777" w:rsidTr="009771BF">
        <w:tc>
          <w:tcPr>
            <w:tcW w:w="4484" w:type="dxa"/>
            <w:tcBorders>
              <w:left w:val="single" w:sz="2" w:space="0" w:color="000000"/>
              <w:bottom w:val="single" w:sz="2" w:space="0" w:color="000000"/>
            </w:tcBorders>
            <w:shd w:val="clear" w:color="auto" w:fill="EEEEEE"/>
            <w:tcMar>
              <w:top w:w="55" w:type="dxa"/>
              <w:left w:w="55" w:type="dxa"/>
              <w:bottom w:w="55" w:type="dxa"/>
              <w:right w:w="55" w:type="dxa"/>
            </w:tcMar>
          </w:tcPr>
          <w:p w14:paraId="28006D32"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Respirabilité</w:t>
            </w:r>
          </w:p>
        </w:tc>
        <w:tc>
          <w:tcPr>
            <w:tcW w:w="5103" w:type="dxa"/>
            <w:tcBorders>
              <w:left w:val="single" w:sz="2" w:space="0" w:color="000000"/>
              <w:bottom w:val="single" w:sz="2" w:space="0" w:color="000000"/>
              <w:right w:val="single" w:sz="4" w:space="0" w:color="auto"/>
            </w:tcBorders>
            <w:shd w:val="clear" w:color="auto" w:fill="EEEEEE"/>
            <w:tcMar>
              <w:top w:w="55" w:type="dxa"/>
              <w:left w:w="55" w:type="dxa"/>
              <w:bottom w:w="55" w:type="dxa"/>
              <w:right w:w="55" w:type="dxa"/>
            </w:tcMar>
          </w:tcPr>
          <w:p w14:paraId="3369D3EF"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66A5EC36" w14:textId="77777777" w:rsidTr="009771BF">
        <w:tc>
          <w:tcPr>
            <w:tcW w:w="4484" w:type="dxa"/>
            <w:tcBorders>
              <w:left w:val="single" w:sz="2" w:space="0" w:color="000000"/>
              <w:bottom w:val="single" w:sz="2" w:space="0" w:color="000000"/>
            </w:tcBorders>
            <w:shd w:val="clear" w:color="auto" w:fill="EEEEEE"/>
            <w:tcMar>
              <w:top w:w="55" w:type="dxa"/>
              <w:left w:w="55" w:type="dxa"/>
              <w:bottom w:w="55" w:type="dxa"/>
              <w:right w:w="55" w:type="dxa"/>
            </w:tcMar>
          </w:tcPr>
          <w:p w14:paraId="1CF70616"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Perméabilité à l’air</w:t>
            </w:r>
          </w:p>
        </w:tc>
        <w:tc>
          <w:tcPr>
            <w:tcW w:w="5103" w:type="dxa"/>
            <w:tcBorders>
              <w:left w:val="single" w:sz="2" w:space="0" w:color="000000"/>
              <w:bottom w:val="single" w:sz="2" w:space="0" w:color="000000"/>
              <w:right w:val="single" w:sz="4" w:space="0" w:color="auto"/>
            </w:tcBorders>
            <w:shd w:val="clear" w:color="auto" w:fill="EEEEEE"/>
            <w:tcMar>
              <w:top w:w="55" w:type="dxa"/>
              <w:left w:w="55" w:type="dxa"/>
              <w:bottom w:w="55" w:type="dxa"/>
              <w:right w:w="55" w:type="dxa"/>
            </w:tcMar>
          </w:tcPr>
          <w:p w14:paraId="4BB12A05"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2F5F02B2" w14:textId="77777777" w:rsidTr="009771BF">
        <w:tc>
          <w:tcPr>
            <w:tcW w:w="4484" w:type="dxa"/>
            <w:tcBorders>
              <w:left w:val="single" w:sz="2" w:space="0" w:color="000000"/>
              <w:bottom w:val="single" w:sz="2" w:space="0" w:color="000000"/>
            </w:tcBorders>
            <w:shd w:val="clear" w:color="auto" w:fill="EEEEEE"/>
            <w:tcMar>
              <w:top w:w="55" w:type="dxa"/>
              <w:left w:w="55" w:type="dxa"/>
              <w:bottom w:w="55" w:type="dxa"/>
              <w:right w:w="55" w:type="dxa"/>
            </w:tcMar>
          </w:tcPr>
          <w:p w14:paraId="0663D120"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Résistance à la pénétration de l’eau</w:t>
            </w:r>
          </w:p>
        </w:tc>
        <w:tc>
          <w:tcPr>
            <w:tcW w:w="5103" w:type="dxa"/>
            <w:tcBorders>
              <w:left w:val="single" w:sz="2" w:space="0" w:color="000000"/>
              <w:bottom w:val="single" w:sz="2" w:space="0" w:color="000000"/>
              <w:right w:val="single" w:sz="4" w:space="0" w:color="auto"/>
            </w:tcBorders>
            <w:shd w:val="clear" w:color="auto" w:fill="EEEEEE"/>
            <w:tcMar>
              <w:top w:w="55" w:type="dxa"/>
              <w:left w:w="55" w:type="dxa"/>
              <w:bottom w:w="55" w:type="dxa"/>
              <w:right w:w="55" w:type="dxa"/>
            </w:tcMar>
          </w:tcPr>
          <w:p w14:paraId="3E5A759E"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33AFDDDD" w14:textId="77777777" w:rsidTr="009771BF">
        <w:tc>
          <w:tcPr>
            <w:tcW w:w="4484" w:type="dxa"/>
            <w:tcBorders>
              <w:left w:val="single" w:sz="2" w:space="0" w:color="000000"/>
              <w:bottom w:val="single" w:sz="2" w:space="0" w:color="000000"/>
            </w:tcBorders>
            <w:shd w:val="clear" w:color="auto" w:fill="EEEEEE"/>
            <w:tcMar>
              <w:top w:w="55" w:type="dxa"/>
              <w:left w:w="55" w:type="dxa"/>
              <w:bottom w:w="55" w:type="dxa"/>
              <w:right w:w="55" w:type="dxa"/>
            </w:tcMar>
          </w:tcPr>
          <w:p w14:paraId="6AF72766"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Résistance à l’abrasion</w:t>
            </w:r>
          </w:p>
        </w:tc>
        <w:tc>
          <w:tcPr>
            <w:tcW w:w="5103" w:type="dxa"/>
            <w:tcBorders>
              <w:left w:val="single" w:sz="2" w:space="0" w:color="000000"/>
              <w:bottom w:val="single" w:sz="2" w:space="0" w:color="000000"/>
              <w:right w:val="single" w:sz="4" w:space="0" w:color="auto"/>
            </w:tcBorders>
            <w:shd w:val="clear" w:color="auto" w:fill="EEEEEE"/>
            <w:tcMar>
              <w:top w:w="55" w:type="dxa"/>
              <w:left w:w="55" w:type="dxa"/>
              <w:bottom w:w="55" w:type="dxa"/>
              <w:right w:w="55" w:type="dxa"/>
            </w:tcMar>
          </w:tcPr>
          <w:p w14:paraId="26AF71DC"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55CA2B0D" w14:textId="77777777" w:rsidTr="009771BF">
        <w:tc>
          <w:tcPr>
            <w:tcW w:w="4484" w:type="dxa"/>
            <w:tcBorders>
              <w:left w:val="single" w:sz="2" w:space="0" w:color="000000"/>
              <w:bottom w:val="single" w:sz="2" w:space="0" w:color="000000"/>
            </w:tcBorders>
            <w:shd w:val="clear" w:color="auto" w:fill="EEEEEE"/>
            <w:tcMar>
              <w:top w:w="55" w:type="dxa"/>
              <w:left w:w="55" w:type="dxa"/>
              <w:bottom w:w="55" w:type="dxa"/>
              <w:right w:w="55" w:type="dxa"/>
            </w:tcMar>
          </w:tcPr>
          <w:p w14:paraId="7CDF320F"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Solidité des teintures</w:t>
            </w:r>
          </w:p>
        </w:tc>
        <w:tc>
          <w:tcPr>
            <w:tcW w:w="5103" w:type="dxa"/>
            <w:tcBorders>
              <w:left w:val="single" w:sz="2" w:space="0" w:color="000000"/>
              <w:bottom w:val="single" w:sz="2" w:space="0" w:color="000000"/>
              <w:right w:val="single" w:sz="4" w:space="0" w:color="auto"/>
            </w:tcBorders>
            <w:shd w:val="clear" w:color="auto" w:fill="EEEEEE"/>
            <w:tcMar>
              <w:top w:w="55" w:type="dxa"/>
              <w:left w:w="55" w:type="dxa"/>
              <w:bottom w:w="55" w:type="dxa"/>
              <w:right w:w="55" w:type="dxa"/>
            </w:tcMar>
          </w:tcPr>
          <w:p w14:paraId="1990744B"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bl>
    <w:p w14:paraId="47E26857" w14:textId="77777777" w:rsidR="00474644" w:rsidRPr="0028044A" w:rsidRDefault="00474644" w:rsidP="00474644">
      <w:pPr>
        <w:pStyle w:val="Standard"/>
        <w:rPr>
          <w:rFonts w:ascii="Marianne" w:hAnsi="Marianne"/>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474644" w:rsidRPr="0028044A" w14:paraId="7AA087A2" w14:textId="77777777" w:rsidTr="009771BF">
        <w:tc>
          <w:tcPr>
            <w:tcW w:w="9638" w:type="dxa"/>
            <w:tcBorders>
              <w:top w:val="single" w:sz="4" w:space="0" w:color="000000"/>
              <w:left w:val="single" w:sz="4" w:space="0" w:color="000000"/>
              <w:bottom w:val="single" w:sz="4" w:space="0" w:color="000000"/>
              <w:right w:val="single" w:sz="4" w:space="0" w:color="000000"/>
            </w:tcBorders>
            <w:shd w:val="clear" w:color="auto" w:fill="808080"/>
            <w:tcMar>
              <w:top w:w="55" w:type="dxa"/>
              <w:left w:w="55" w:type="dxa"/>
              <w:bottom w:w="55" w:type="dxa"/>
              <w:right w:w="55" w:type="dxa"/>
            </w:tcMar>
          </w:tcPr>
          <w:p w14:paraId="53C9AA8B" w14:textId="77777777" w:rsidR="00474644" w:rsidRPr="0028044A" w:rsidRDefault="00474644" w:rsidP="009771BF">
            <w:pPr>
              <w:pStyle w:val="TableContents"/>
              <w:jc w:val="center"/>
              <w:rPr>
                <w:rFonts w:ascii="Marianne" w:hAnsi="Marianne"/>
                <w:sz w:val="20"/>
                <w:szCs w:val="20"/>
              </w:rPr>
            </w:pPr>
            <w:r w:rsidRPr="0028044A">
              <w:rPr>
                <w:rFonts w:ascii="Marianne" w:hAnsi="Marianne"/>
                <w:sz w:val="20"/>
                <w:szCs w:val="20"/>
              </w:rPr>
              <w:t>Quantité et qualité des échantillons demandés</w:t>
            </w:r>
          </w:p>
        </w:tc>
      </w:tr>
    </w:tbl>
    <w:tbl>
      <w:tblPr>
        <w:tblStyle w:val="Grilledutableau"/>
        <w:tblW w:w="9638" w:type="dxa"/>
        <w:tblLayout w:type="fixed"/>
        <w:tblLook w:val="04A0" w:firstRow="1" w:lastRow="0" w:firstColumn="1" w:lastColumn="0" w:noHBand="0" w:noVBand="1"/>
      </w:tblPr>
      <w:tblGrid>
        <w:gridCol w:w="3256"/>
        <w:gridCol w:w="3118"/>
        <w:gridCol w:w="3264"/>
      </w:tblGrid>
      <w:tr w:rsidR="00474644" w:rsidRPr="0028044A" w14:paraId="0BF18C6E" w14:textId="77777777" w:rsidTr="009771BF">
        <w:tc>
          <w:tcPr>
            <w:tcW w:w="3256" w:type="dxa"/>
            <w:shd w:val="clear" w:color="auto" w:fill="AEAAAA" w:themeFill="background2" w:themeFillShade="BF"/>
          </w:tcPr>
          <w:p w14:paraId="7B805CB1" w14:textId="77777777" w:rsidR="00474644" w:rsidRPr="0028044A" w:rsidRDefault="00474644" w:rsidP="009771BF">
            <w:pPr>
              <w:pStyle w:val="TableContents"/>
              <w:jc w:val="center"/>
              <w:rPr>
                <w:rFonts w:ascii="Marianne" w:hAnsi="Marianne"/>
                <w:sz w:val="20"/>
                <w:szCs w:val="20"/>
              </w:rPr>
            </w:pPr>
            <w:r w:rsidRPr="0028044A">
              <w:rPr>
                <w:rFonts w:ascii="Marianne" w:hAnsi="Marianne"/>
                <w:sz w:val="20"/>
                <w:szCs w:val="20"/>
              </w:rPr>
              <w:t>Modèle</w:t>
            </w:r>
          </w:p>
        </w:tc>
        <w:tc>
          <w:tcPr>
            <w:tcW w:w="3118" w:type="dxa"/>
            <w:shd w:val="clear" w:color="auto" w:fill="AEAAAA" w:themeFill="background2" w:themeFillShade="BF"/>
          </w:tcPr>
          <w:p w14:paraId="0670E279" w14:textId="77777777" w:rsidR="00474644" w:rsidRPr="0028044A" w:rsidRDefault="00474644" w:rsidP="009771BF">
            <w:pPr>
              <w:pStyle w:val="TableContents"/>
              <w:jc w:val="center"/>
              <w:rPr>
                <w:rFonts w:ascii="Marianne" w:hAnsi="Marianne"/>
                <w:sz w:val="20"/>
                <w:szCs w:val="20"/>
              </w:rPr>
            </w:pPr>
            <w:r w:rsidRPr="0028044A">
              <w:rPr>
                <w:rFonts w:ascii="Marianne" w:hAnsi="Marianne"/>
                <w:sz w:val="20"/>
                <w:szCs w:val="20"/>
              </w:rPr>
              <w:t>Tailles</w:t>
            </w:r>
          </w:p>
        </w:tc>
        <w:tc>
          <w:tcPr>
            <w:tcW w:w="3264" w:type="dxa"/>
            <w:shd w:val="clear" w:color="auto" w:fill="AEAAAA" w:themeFill="background2" w:themeFillShade="BF"/>
          </w:tcPr>
          <w:p w14:paraId="33ACEC49" w14:textId="77777777" w:rsidR="00474644" w:rsidRPr="0028044A" w:rsidRDefault="00474644" w:rsidP="009771BF">
            <w:pPr>
              <w:pStyle w:val="TableContents"/>
              <w:jc w:val="center"/>
              <w:rPr>
                <w:rFonts w:ascii="Marianne" w:hAnsi="Marianne"/>
                <w:sz w:val="20"/>
                <w:szCs w:val="20"/>
              </w:rPr>
            </w:pPr>
            <w:proofErr w:type="gramStart"/>
            <w:r w:rsidRPr="0028044A">
              <w:rPr>
                <w:rFonts w:ascii="Marianne" w:hAnsi="Marianne"/>
                <w:sz w:val="20"/>
                <w:szCs w:val="20"/>
              </w:rPr>
              <w:t>Nombres  d’échantillons</w:t>
            </w:r>
            <w:proofErr w:type="gramEnd"/>
          </w:p>
        </w:tc>
      </w:tr>
      <w:tr w:rsidR="00474644" w:rsidRPr="0028044A" w14:paraId="3FF628C5" w14:textId="77777777" w:rsidTr="009771BF">
        <w:tc>
          <w:tcPr>
            <w:tcW w:w="3256" w:type="dxa"/>
          </w:tcPr>
          <w:p w14:paraId="4CA51E9E"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Femme</w:t>
            </w:r>
          </w:p>
        </w:tc>
        <w:tc>
          <w:tcPr>
            <w:tcW w:w="3118" w:type="dxa"/>
          </w:tcPr>
          <w:p w14:paraId="75947840" w14:textId="77777777" w:rsidR="00474644" w:rsidRPr="0028044A" w:rsidRDefault="00474644" w:rsidP="009771BF">
            <w:pPr>
              <w:pStyle w:val="TableContents"/>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court</w:t>
            </w:r>
          </w:p>
        </w:tc>
        <w:tc>
          <w:tcPr>
            <w:tcW w:w="3264" w:type="dxa"/>
          </w:tcPr>
          <w:p w14:paraId="5BD61BD2"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1</w:t>
            </w:r>
          </w:p>
        </w:tc>
      </w:tr>
      <w:tr w:rsidR="00474644" w:rsidRPr="0028044A" w14:paraId="504F7147" w14:textId="77777777" w:rsidTr="009771BF">
        <w:tc>
          <w:tcPr>
            <w:tcW w:w="3256" w:type="dxa"/>
          </w:tcPr>
          <w:p w14:paraId="6186F378"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Femme</w:t>
            </w:r>
          </w:p>
        </w:tc>
        <w:tc>
          <w:tcPr>
            <w:tcW w:w="3118" w:type="dxa"/>
          </w:tcPr>
          <w:p w14:paraId="11371DA3" w14:textId="77777777" w:rsidR="00474644" w:rsidRPr="0028044A" w:rsidRDefault="00474644" w:rsidP="009771BF">
            <w:pPr>
              <w:pStyle w:val="TableContents"/>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long</w:t>
            </w:r>
          </w:p>
        </w:tc>
        <w:tc>
          <w:tcPr>
            <w:tcW w:w="3264" w:type="dxa"/>
          </w:tcPr>
          <w:p w14:paraId="0A789DEE"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1</w:t>
            </w:r>
          </w:p>
        </w:tc>
      </w:tr>
      <w:tr w:rsidR="00474644" w:rsidRPr="0028044A" w14:paraId="0C4601B6" w14:textId="77777777" w:rsidTr="009771BF">
        <w:tc>
          <w:tcPr>
            <w:tcW w:w="3256" w:type="dxa"/>
          </w:tcPr>
          <w:p w14:paraId="12B98504"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Homme</w:t>
            </w:r>
          </w:p>
        </w:tc>
        <w:tc>
          <w:tcPr>
            <w:tcW w:w="3118" w:type="dxa"/>
          </w:tcPr>
          <w:p w14:paraId="7230A438" w14:textId="77777777" w:rsidR="00474644" w:rsidRPr="0028044A" w:rsidRDefault="00474644" w:rsidP="009771BF">
            <w:pPr>
              <w:pStyle w:val="Standard"/>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court</w:t>
            </w:r>
          </w:p>
        </w:tc>
        <w:tc>
          <w:tcPr>
            <w:tcW w:w="3264" w:type="dxa"/>
          </w:tcPr>
          <w:p w14:paraId="4F18FA45"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3</w:t>
            </w:r>
          </w:p>
        </w:tc>
      </w:tr>
      <w:tr w:rsidR="00474644" w:rsidRPr="0028044A" w14:paraId="779D7025" w14:textId="77777777" w:rsidTr="009771BF">
        <w:tc>
          <w:tcPr>
            <w:tcW w:w="3256" w:type="dxa"/>
          </w:tcPr>
          <w:p w14:paraId="74BC5205"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Homme</w:t>
            </w:r>
          </w:p>
        </w:tc>
        <w:tc>
          <w:tcPr>
            <w:tcW w:w="3118" w:type="dxa"/>
          </w:tcPr>
          <w:p w14:paraId="77A37EC7" w14:textId="77777777" w:rsidR="00474644" w:rsidRPr="0028044A" w:rsidRDefault="00474644" w:rsidP="009771BF">
            <w:pPr>
              <w:pStyle w:val="Standard"/>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long</w:t>
            </w:r>
          </w:p>
        </w:tc>
        <w:tc>
          <w:tcPr>
            <w:tcW w:w="3264" w:type="dxa"/>
          </w:tcPr>
          <w:p w14:paraId="564386F6"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3</w:t>
            </w:r>
          </w:p>
        </w:tc>
      </w:tr>
    </w:tbl>
    <w:p w14:paraId="117E3A75" w14:textId="77777777" w:rsidR="00474644" w:rsidRPr="0028044A" w:rsidRDefault="00474644" w:rsidP="00A8023C">
      <w:pPr>
        <w:pStyle w:val="Standard"/>
        <w:rPr>
          <w:u w:color="FF0000"/>
        </w:rPr>
      </w:pPr>
    </w:p>
    <w:p w14:paraId="6DE4210B" w14:textId="0F764F0E" w:rsidR="00474644" w:rsidRPr="0028044A" w:rsidRDefault="00474644" w:rsidP="00474644">
      <w:pPr>
        <w:pStyle w:val="Titre1"/>
        <w:numPr>
          <w:ilvl w:val="0"/>
          <w:numId w:val="0"/>
        </w:numPr>
        <w:rPr>
          <w:sz w:val="20"/>
          <w:szCs w:val="20"/>
          <w:u w:val="single" w:color="FF0000"/>
        </w:rPr>
      </w:pPr>
      <w:bookmarkStart w:id="132" w:name="_Toc216859061"/>
      <w:bookmarkStart w:id="133" w:name="_Toc216883846"/>
      <w:r w:rsidRPr="0028044A">
        <w:rPr>
          <w:bCs/>
          <w:sz w:val="20"/>
          <w:szCs w:val="20"/>
          <w:u w:val="single" w:color="FF0000"/>
        </w:rPr>
        <w:t>2- Pantalon été motocycliste</w:t>
      </w:r>
      <w:r w:rsidR="00D30E8C">
        <w:rPr>
          <w:bCs/>
          <w:sz w:val="20"/>
          <w:szCs w:val="20"/>
          <w:u w:val="single" w:color="FF0000"/>
        </w:rPr>
        <w:t xml:space="preserve"> – homme et femme</w:t>
      </w:r>
      <w:bookmarkEnd w:id="132"/>
      <w:bookmarkEnd w:id="133"/>
    </w:p>
    <w:p w14:paraId="63D48886" w14:textId="77777777" w:rsidR="00474644" w:rsidRPr="0028044A" w:rsidRDefault="00474644" w:rsidP="00474644">
      <w:pPr>
        <w:pStyle w:val="Standard"/>
        <w:rPr>
          <w:rFonts w:ascii="Marianne" w:hAnsi="Marianne"/>
          <w:sz w:val="20"/>
          <w:szCs w:val="20"/>
        </w:rPr>
      </w:pPr>
    </w:p>
    <w:tbl>
      <w:tblPr>
        <w:tblW w:w="9587" w:type="dxa"/>
        <w:tblInd w:w="49" w:type="dxa"/>
        <w:tblLayout w:type="fixed"/>
        <w:tblCellMar>
          <w:left w:w="10" w:type="dxa"/>
          <w:right w:w="10" w:type="dxa"/>
        </w:tblCellMar>
        <w:tblLook w:val="04A0" w:firstRow="1" w:lastRow="0" w:firstColumn="1" w:lastColumn="0" w:noHBand="0" w:noVBand="1"/>
      </w:tblPr>
      <w:tblGrid>
        <w:gridCol w:w="4484"/>
        <w:gridCol w:w="5103"/>
      </w:tblGrid>
      <w:tr w:rsidR="00474644" w:rsidRPr="0028044A" w14:paraId="1C69F5B7" w14:textId="77777777" w:rsidTr="009771BF">
        <w:tc>
          <w:tcPr>
            <w:tcW w:w="9587" w:type="dxa"/>
            <w:gridSpan w:val="2"/>
            <w:tcBorders>
              <w:top w:val="single" w:sz="2" w:space="0" w:color="000000"/>
              <w:left w:val="single" w:sz="2" w:space="0" w:color="000000"/>
              <w:bottom w:val="single" w:sz="2" w:space="0" w:color="000000"/>
              <w:right w:val="single" w:sz="4" w:space="0" w:color="auto"/>
            </w:tcBorders>
            <w:shd w:val="clear" w:color="auto" w:fill="B2B2B2"/>
            <w:tcMar>
              <w:top w:w="55" w:type="dxa"/>
              <w:left w:w="55" w:type="dxa"/>
              <w:bottom w:w="55" w:type="dxa"/>
              <w:right w:w="55" w:type="dxa"/>
            </w:tcMar>
          </w:tcPr>
          <w:p w14:paraId="6B865B50"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Fiche technique - Pantalon été – Echantillon demandé</w:t>
            </w:r>
          </w:p>
        </w:tc>
      </w:tr>
      <w:tr w:rsidR="00474644" w:rsidRPr="0028044A" w14:paraId="05B31FAE"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8042574"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Exigences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21DA0EB"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Réponse du candidat</w:t>
            </w:r>
          </w:p>
        </w:tc>
      </w:tr>
      <w:tr w:rsidR="00474644" w:rsidRPr="0028044A" w14:paraId="04E01236"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43D3148D" w14:textId="77777777" w:rsidR="00474644" w:rsidRPr="0028044A" w:rsidRDefault="00474644" w:rsidP="009771BF">
            <w:pPr>
              <w:pStyle w:val="Sansinterligne"/>
              <w:tabs>
                <w:tab w:val="right" w:leader="dot" w:pos="9411"/>
              </w:tabs>
              <w:ind w:left="-57"/>
              <w:jc w:val="both"/>
              <w:rPr>
                <w:rFonts w:ascii="Marianne" w:hAnsi="Marianne"/>
                <w:sz w:val="20"/>
                <w:szCs w:val="20"/>
              </w:rPr>
            </w:pPr>
            <w:r w:rsidRPr="0028044A">
              <w:rPr>
                <w:rFonts w:ascii="Marianne" w:hAnsi="Marianne" w:cs="Arial"/>
                <w:sz w:val="20"/>
                <w:szCs w:val="20"/>
              </w:rPr>
              <w:t xml:space="preserve">Photographie(s) (joindre les photos au format .jpeg </w:t>
            </w:r>
            <w:proofErr w:type="gramStart"/>
            <w:r w:rsidRPr="0028044A">
              <w:rPr>
                <w:rFonts w:ascii="Marianne" w:hAnsi="Marianne" w:cs="Arial"/>
                <w:sz w:val="20"/>
                <w:szCs w:val="20"/>
              </w:rPr>
              <w:t>ou</w:t>
            </w:r>
            <w:proofErr w:type="gramEnd"/>
            <w:r w:rsidRPr="0028044A">
              <w:rPr>
                <w:rFonts w:ascii="Marianne" w:hAnsi="Marianne" w:cs="Arial"/>
                <w:sz w:val="20"/>
                <w:szCs w:val="20"/>
              </w:rPr>
              <w:t xml:space="preserve"> .</w:t>
            </w:r>
            <w:proofErr w:type="spellStart"/>
            <w:r w:rsidRPr="0028044A">
              <w:rPr>
                <w:rFonts w:ascii="Marianne" w:hAnsi="Marianne" w:cs="Arial"/>
                <w:sz w:val="20"/>
                <w:szCs w:val="20"/>
              </w:rPr>
              <w:t>pdf</w:t>
            </w:r>
            <w:proofErr w:type="spellEnd"/>
            <w:r w:rsidRPr="0028044A">
              <w:rPr>
                <w:rFonts w:ascii="Marianne" w:hAnsi="Marianne" w:cs="Arial"/>
                <w:sz w:val="20"/>
                <w:szCs w:val="20"/>
              </w:rPr>
              <w:t>)</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3C843DC" w14:textId="77777777" w:rsidR="00474644" w:rsidRPr="0028044A" w:rsidRDefault="00474644" w:rsidP="009771BF">
            <w:pPr>
              <w:pStyle w:val="TableContents"/>
              <w:rPr>
                <w:rFonts w:ascii="Marianne" w:hAnsi="Marianne"/>
                <w:sz w:val="20"/>
                <w:szCs w:val="20"/>
              </w:rPr>
            </w:pPr>
          </w:p>
        </w:tc>
      </w:tr>
      <w:tr w:rsidR="00474644" w:rsidRPr="0028044A" w14:paraId="6A651260"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3275971" w14:textId="77777777" w:rsidR="00474644" w:rsidRPr="0028044A" w:rsidRDefault="00474644" w:rsidP="009771BF">
            <w:pPr>
              <w:pStyle w:val="Sansinterligne"/>
              <w:tabs>
                <w:tab w:val="right" w:leader="dot" w:pos="9468"/>
              </w:tabs>
              <w:jc w:val="both"/>
              <w:rPr>
                <w:rFonts w:ascii="Marianne" w:hAnsi="Marianne"/>
                <w:sz w:val="20"/>
                <w:szCs w:val="20"/>
              </w:rPr>
            </w:pPr>
            <w:r w:rsidRPr="0028044A">
              <w:rPr>
                <w:rFonts w:ascii="Marianne" w:hAnsi="Marianne" w:cs="Arial"/>
                <w:sz w:val="20"/>
                <w:szCs w:val="20"/>
              </w:rPr>
              <w:t>Une grille de taille comprenant un schéma indiquant le positionnement des mesures est joint au présent mémoire.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79F03E4" w14:textId="77777777" w:rsidR="00474644" w:rsidRPr="0028044A" w:rsidRDefault="00474644" w:rsidP="009771BF">
            <w:pPr>
              <w:pStyle w:val="TableContents"/>
              <w:rPr>
                <w:rFonts w:ascii="Marianne" w:hAnsi="Marianne"/>
                <w:sz w:val="20"/>
                <w:szCs w:val="20"/>
              </w:rPr>
            </w:pPr>
          </w:p>
        </w:tc>
      </w:tr>
      <w:tr w:rsidR="00A8590E" w:rsidRPr="0028044A" w14:paraId="15CD52CB"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6D13C6A8" w14:textId="419241D3" w:rsidR="00A8590E" w:rsidRPr="0028044A" w:rsidRDefault="00A8590E" w:rsidP="00A8590E">
            <w:pPr>
              <w:pStyle w:val="Sansinterligne"/>
              <w:tabs>
                <w:tab w:val="right" w:leader="dot" w:pos="9468"/>
              </w:tabs>
              <w:jc w:val="both"/>
              <w:rPr>
                <w:rFonts w:ascii="Marianne" w:hAnsi="Marianne" w:cs="Arial"/>
                <w:sz w:val="20"/>
                <w:szCs w:val="20"/>
              </w:rPr>
            </w:pPr>
            <w:r w:rsidRPr="00A021DD">
              <w:rPr>
                <w:rFonts w:ascii="Marianne" w:hAnsi="Marianne"/>
                <w:sz w:val="20"/>
                <w:szCs w:val="20"/>
              </w:rPr>
              <w:t>Normes/exigences mises en œuvre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AB8FCF7" w14:textId="77777777" w:rsidR="00A8590E" w:rsidRPr="0028044A" w:rsidRDefault="00A8590E" w:rsidP="00A8590E">
            <w:pPr>
              <w:pStyle w:val="TableContents"/>
              <w:rPr>
                <w:rFonts w:ascii="Marianne" w:hAnsi="Marianne"/>
                <w:sz w:val="20"/>
                <w:szCs w:val="20"/>
              </w:rPr>
            </w:pPr>
          </w:p>
        </w:tc>
      </w:tr>
      <w:tr w:rsidR="00A8590E" w:rsidRPr="0028044A" w14:paraId="161E3AB2" w14:textId="77777777" w:rsidTr="009771BF">
        <w:tc>
          <w:tcPr>
            <w:tcW w:w="9587"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427ED0D4"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Exigences minimales requises</w:t>
            </w:r>
          </w:p>
        </w:tc>
      </w:tr>
      <w:tr w:rsidR="00A8590E" w:rsidRPr="0028044A" w14:paraId="44F9BDEA"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0BE84CD" w14:textId="77777777" w:rsidR="00A8590E" w:rsidRPr="0028044A" w:rsidRDefault="00A8590E" w:rsidP="00A8590E">
            <w:pPr>
              <w:pStyle w:val="Paragraphedeliste"/>
              <w:widowControl w:val="0"/>
              <w:spacing w:before="57"/>
              <w:ind w:left="0"/>
              <w:textAlignment w:val="center"/>
              <w:rPr>
                <w:rFonts w:ascii="Marianne" w:hAnsi="Marianne"/>
                <w:sz w:val="20"/>
                <w:szCs w:val="20"/>
              </w:rPr>
            </w:pPr>
            <w:r w:rsidRPr="0028044A">
              <w:rPr>
                <w:rFonts w:ascii="Marianne" w:hAnsi="Marianne"/>
                <w:sz w:val="20"/>
                <w:szCs w:val="20"/>
              </w:rPr>
              <w:t>Qualité du système élastique de la ceinture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7F9608C" w14:textId="77777777" w:rsidR="00A8590E" w:rsidRPr="0028044A" w:rsidRDefault="00A8590E" w:rsidP="00A8590E">
            <w:pPr>
              <w:pStyle w:val="TableContents"/>
              <w:rPr>
                <w:rFonts w:ascii="Marianne" w:hAnsi="Marianne"/>
                <w:i/>
                <w:iCs/>
                <w:sz w:val="20"/>
                <w:szCs w:val="20"/>
              </w:rPr>
            </w:pPr>
          </w:p>
        </w:tc>
      </w:tr>
      <w:tr w:rsidR="00A8590E" w:rsidRPr="0028044A" w14:paraId="2D6D240A"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BF798CB" w14:textId="77777777" w:rsidR="00A8590E" w:rsidRPr="0028044A" w:rsidRDefault="00A8590E" w:rsidP="00A8590E">
            <w:pPr>
              <w:pStyle w:val="Paragraphedeliste"/>
              <w:widowControl w:val="0"/>
              <w:spacing w:before="57"/>
              <w:ind w:left="0"/>
              <w:textAlignment w:val="center"/>
              <w:rPr>
                <w:rFonts w:ascii="Marianne" w:hAnsi="Marianne"/>
                <w:sz w:val="20"/>
                <w:szCs w:val="20"/>
              </w:rPr>
            </w:pPr>
            <w:r w:rsidRPr="0028044A">
              <w:rPr>
                <w:rFonts w:ascii="Marianne" w:hAnsi="Marianne"/>
                <w:sz w:val="20"/>
                <w:szCs w:val="20"/>
              </w:rPr>
              <w:t>2 poches de cuisse à soufflet (praticité, faciliter d’accès, système de fermeture)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4AD74F8" w14:textId="77777777" w:rsidR="00A8590E" w:rsidRPr="0028044A" w:rsidRDefault="00A8590E" w:rsidP="00A8590E">
            <w:pPr>
              <w:pStyle w:val="TableContents"/>
              <w:rPr>
                <w:rFonts w:ascii="Marianne" w:hAnsi="Marianne"/>
                <w:sz w:val="20"/>
                <w:szCs w:val="20"/>
              </w:rPr>
            </w:pPr>
          </w:p>
        </w:tc>
      </w:tr>
      <w:tr w:rsidR="00A8590E" w:rsidRPr="0028044A" w14:paraId="72FE70B9"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4F0C5438" w14:textId="77777777" w:rsidR="00A8590E" w:rsidRPr="0028044A" w:rsidRDefault="00A8590E" w:rsidP="00A8590E">
            <w:pPr>
              <w:pStyle w:val="Paragraphedeliste"/>
              <w:widowControl w:val="0"/>
              <w:spacing w:before="57"/>
              <w:ind w:left="0"/>
              <w:textAlignment w:val="center"/>
              <w:rPr>
                <w:rFonts w:ascii="Marianne" w:hAnsi="Marianne"/>
                <w:sz w:val="20"/>
                <w:szCs w:val="20"/>
              </w:rPr>
            </w:pPr>
            <w:r w:rsidRPr="0028044A">
              <w:rPr>
                <w:rFonts w:ascii="Marianne" w:hAnsi="Marianne"/>
                <w:sz w:val="20"/>
                <w:szCs w:val="20"/>
              </w:rPr>
              <w:t>Fermeture à glissière avec rabat au bas de chaque jambe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707D837" w14:textId="77777777" w:rsidR="00A8590E" w:rsidRPr="0028044A" w:rsidRDefault="00A8590E" w:rsidP="00A8590E">
            <w:pPr>
              <w:pStyle w:val="TableContents"/>
              <w:rPr>
                <w:rFonts w:ascii="Marianne" w:hAnsi="Marianne"/>
                <w:sz w:val="20"/>
                <w:szCs w:val="20"/>
              </w:rPr>
            </w:pPr>
          </w:p>
        </w:tc>
      </w:tr>
      <w:tr w:rsidR="00A8590E" w:rsidRPr="0028044A" w14:paraId="7EE4F66C"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63752A2" w14:textId="77777777" w:rsidR="00A8590E" w:rsidRPr="0028044A" w:rsidRDefault="00A8590E" w:rsidP="00A8590E">
            <w:pPr>
              <w:pStyle w:val="Paragraphedeliste"/>
              <w:widowControl w:val="0"/>
              <w:spacing w:before="57"/>
              <w:ind w:left="0"/>
              <w:textAlignment w:val="center"/>
              <w:rPr>
                <w:rFonts w:ascii="Marianne" w:hAnsi="Marianne"/>
                <w:sz w:val="20"/>
                <w:szCs w:val="20"/>
              </w:rPr>
            </w:pPr>
            <w:r w:rsidRPr="0028044A">
              <w:rPr>
                <w:rFonts w:ascii="Marianne" w:hAnsi="Marianne"/>
                <w:sz w:val="20"/>
                <w:szCs w:val="20"/>
              </w:rPr>
              <w:lastRenderedPageBreak/>
              <w:t>Tissu renforcé sur l’intérieur du bas des jambes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369DA35" w14:textId="77777777" w:rsidR="00A8590E" w:rsidRPr="0028044A" w:rsidRDefault="00A8590E" w:rsidP="00A8590E">
            <w:pPr>
              <w:pStyle w:val="TableContents"/>
              <w:rPr>
                <w:rFonts w:ascii="Marianne" w:hAnsi="Marianne"/>
                <w:sz w:val="20"/>
                <w:szCs w:val="20"/>
              </w:rPr>
            </w:pPr>
          </w:p>
        </w:tc>
      </w:tr>
      <w:tr w:rsidR="00A8590E" w:rsidRPr="0028044A" w14:paraId="4BA3EAE5"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0CE7EE7" w14:textId="77777777" w:rsidR="00A8590E" w:rsidRPr="0028044A" w:rsidRDefault="00A8590E" w:rsidP="00A8590E">
            <w:pPr>
              <w:pStyle w:val="Standard"/>
              <w:spacing w:before="57"/>
              <w:textAlignment w:val="center"/>
              <w:rPr>
                <w:rFonts w:ascii="Marianne" w:hAnsi="Marianne"/>
                <w:sz w:val="20"/>
                <w:szCs w:val="20"/>
              </w:rPr>
            </w:pPr>
            <w:r w:rsidRPr="0028044A">
              <w:rPr>
                <w:rFonts w:ascii="Marianne" w:hAnsi="Marianne"/>
                <w:sz w:val="20"/>
                <w:szCs w:val="20"/>
              </w:rPr>
              <w:t>Qualité des éléments fluorescent et rétroréfléchissant résistant à la chaleur du moteur de la motocyclette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CE72C85" w14:textId="77777777" w:rsidR="00A8590E" w:rsidRPr="0028044A" w:rsidRDefault="00A8590E" w:rsidP="00A8590E">
            <w:pPr>
              <w:pStyle w:val="TableContents"/>
              <w:rPr>
                <w:rFonts w:ascii="Marianne" w:hAnsi="Marianne"/>
                <w:sz w:val="20"/>
                <w:szCs w:val="20"/>
              </w:rPr>
            </w:pPr>
          </w:p>
        </w:tc>
      </w:tr>
      <w:tr w:rsidR="00A8590E" w:rsidRPr="0028044A" w14:paraId="77B54935"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6A772157" w14:textId="77777777" w:rsidR="00A8590E" w:rsidRPr="0028044A" w:rsidRDefault="00A8590E" w:rsidP="00A8590E">
            <w:pPr>
              <w:pStyle w:val="Standard"/>
              <w:rPr>
                <w:rFonts w:ascii="Marianne" w:hAnsi="Marianne"/>
                <w:sz w:val="20"/>
                <w:szCs w:val="20"/>
              </w:rPr>
            </w:pPr>
            <w:r w:rsidRPr="0028044A">
              <w:rPr>
                <w:rFonts w:ascii="Marianne" w:hAnsi="Marianne"/>
                <w:sz w:val="20"/>
                <w:szCs w:val="20"/>
              </w:rPr>
              <w:t>Présence ou non de zones d’aération</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746F1C0" w14:textId="77777777" w:rsidR="00A8590E" w:rsidRPr="0028044A" w:rsidRDefault="00A8590E" w:rsidP="00A8590E">
            <w:pPr>
              <w:pStyle w:val="TableContents"/>
              <w:rPr>
                <w:rFonts w:ascii="Marianne" w:hAnsi="Marianne"/>
                <w:sz w:val="20"/>
                <w:szCs w:val="20"/>
              </w:rPr>
            </w:pPr>
          </w:p>
        </w:tc>
      </w:tr>
      <w:tr w:rsidR="00A8590E" w:rsidRPr="0028044A" w14:paraId="662B09C4"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0C67D34"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Légèreté</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9BDEC9C" w14:textId="77777777" w:rsidR="00A8590E" w:rsidRPr="0028044A" w:rsidRDefault="00A8590E" w:rsidP="00A8590E">
            <w:pPr>
              <w:pStyle w:val="TableContents"/>
              <w:rPr>
                <w:rFonts w:ascii="Marianne" w:hAnsi="Marianne"/>
                <w:i/>
                <w:iCs/>
                <w:sz w:val="20"/>
                <w:szCs w:val="20"/>
              </w:rPr>
            </w:pPr>
            <w:r w:rsidRPr="0028044A">
              <w:rPr>
                <w:rFonts w:ascii="Marianne" w:hAnsi="Marianne"/>
                <w:i/>
                <w:iCs/>
                <w:sz w:val="20"/>
                <w:szCs w:val="20"/>
              </w:rPr>
              <w:t xml:space="preserve">Indiquer le poids du pantalon en taille </w:t>
            </w:r>
            <w:proofErr w:type="spellStart"/>
            <w:r w:rsidRPr="0028044A">
              <w:rPr>
                <w:rFonts w:ascii="Marianne" w:hAnsi="Marianne"/>
                <w:i/>
                <w:iCs/>
                <w:sz w:val="20"/>
                <w:szCs w:val="20"/>
              </w:rPr>
              <w:t>L homme</w:t>
            </w:r>
            <w:proofErr w:type="spellEnd"/>
          </w:p>
        </w:tc>
      </w:tr>
      <w:tr w:rsidR="00A8590E" w:rsidRPr="0028044A" w14:paraId="6F45318A"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C229B7E" w14:textId="77777777" w:rsidR="00A8590E" w:rsidRPr="0028044A" w:rsidRDefault="00A8590E" w:rsidP="00A8590E">
            <w:pPr>
              <w:pStyle w:val="Paragraphedeliste"/>
              <w:widowControl w:val="0"/>
              <w:spacing w:before="57"/>
              <w:ind w:left="0"/>
              <w:textAlignment w:val="center"/>
              <w:rPr>
                <w:rFonts w:ascii="Marianne" w:hAnsi="Marianne"/>
                <w:sz w:val="20"/>
                <w:szCs w:val="20"/>
              </w:rPr>
            </w:pPr>
            <w:r w:rsidRPr="0028044A">
              <w:rPr>
                <w:rFonts w:ascii="Marianne" w:hAnsi="Marianne"/>
                <w:sz w:val="20"/>
                <w:szCs w:val="20"/>
              </w:rPr>
              <w:t>Type de fixation de la doublure imper-respirante le cas échéant</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6B3EAD7" w14:textId="77777777" w:rsidR="00A8590E" w:rsidRPr="0028044A" w:rsidRDefault="00A8590E" w:rsidP="00A8590E">
            <w:pPr>
              <w:pStyle w:val="TableContents"/>
              <w:rPr>
                <w:rFonts w:ascii="Marianne" w:hAnsi="Marianne"/>
                <w:i/>
                <w:iCs/>
                <w:sz w:val="20"/>
                <w:szCs w:val="20"/>
              </w:rPr>
            </w:pPr>
          </w:p>
        </w:tc>
      </w:tr>
      <w:tr w:rsidR="00A8590E" w:rsidRPr="0028044A" w14:paraId="61CE1EC5"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4C8A69A7"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Tailles :</w:t>
            </w:r>
          </w:p>
          <w:p w14:paraId="75040282"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 xml:space="preserve">    • 2 longueurs</w:t>
            </w:r>
            <w:r w:rsidRPr="0028044A">
              <w:rPr>
                <w:rFonts w:ascii="Calibri" w:hAnsi="Calibri" w:cs="Calibri"/>
                <w:sz w:val="20"/>
                <w:szCs w:val="20"/>
              </w:rPr>
              <w:t> </w:t>
            </w:r>
            <w:r w:rsidRPr="0028044A">
              <w:rPr>
                <w:rFonts w:ascii="Marianne" w:hAnsi="Marianne"/>
                <w:sz w:val="20"/>
                <w:szCs w:val="20"/>
              </w:rPr>
              <w:t>: Courte et longue</w:t>
            </w:r>
          </w:p>
          <w:p w14:paraId="35E12313"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 xml:space="preserve">    • du XS au 5XL</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90B4E78" w14:textId="77777777" w:rsidR="00A8590E" w:rsidRPr="0028044A" w:rsidRDefault="00A8590E" w:rsidP="00A8590E">
            <w:pPr>
              <w:pStyle w:val="TableContents"/>
              <w:rPr>
                <w:rFonts w:ascii="Marianne" w:hAnsi="Marianne"/>
                <w:sz w:val="20"/>
                <w:szCs w:val="20"/>
              </w:rPr>
            </w:pPr>
          </w:p>
        </w:tc>
      </w:tr>
      <w:tr w:rsidR="00A8590E" w:rsidRPr="0028044A" w14:paraId="1D1AB282" w14:textId="77777777" w:rsidTr="009771BF">
        <w:tc>
          <w:tcPr>
            <w:tcW w:w="9587"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3B7F48DA"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Qualité des matières premières et de la réalisation</w:t>
            </w:r>
          </w:p>
        </w:tc>
      </w:tr>
      <w:tr w:rsidR="00A8590E" w:rsidRPr="0028044A" w14:paraId="3A0F8394"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43EDA81"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Qualité des produits semi-finis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A513FF6" w14:textId="77777777" w:rsidR="00A8590E" w:rsidRPr="0028044A" w:rsidRDefault="00A8590E" w:rsidP="00A8590E">
            <w:pPr>
              <w:pStyle w:val="TableContents"/>
              <w:rPr>
                <w:rFonts w:ascii="Marianne" w:hAnsi="Marianne"/>
                <w:sz w:val="20"/>
                <w:szCs w:val="20"/>
              </w:rPr>
            </w:pPr>
          </w:p>
        </w:tc>
      </w:tr>
      <w:tr w:rsidR="00A8590E" w:rsidRPr="0028044A" w14:paraId="5A9D0966"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0379BFD"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Qualité des montages et des coutures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067D681" w14:textId="77777777" w:rsidR="00A8590E" w:rsidRPr="0028044A" w:rsidRDefault="00A8590E" w:rsidP="00A8590E">
            <w:pPr>
              <w:pStyle w:val="TableContents"/>
              <w:rPr>
                <w:rFonts w:ascii="Marianne" w:hAnsi="Marianne"/>
                <w:sz w:val="20"/>
                <w:szCs w:val="20"/>
              </w:rPr>
            </w:pPr>
          </w:p>
        </w:tc>
      </w:tr>
      <w:tr w:rsidR="00A8590E" w:rsidRPr="0028044A" w14:paraId="6081E3C8"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557E83EA"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Résistance de l’inscription DOUANE à l'usure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1979D7E" w14:textId="77777777" w:rsidR="00A8590E" w:rsidRPr="0028044A" w:rsidRDefault="00A8590E" w:rsidP="00A8590E">
            <w:pPr>
              <w:pStyle w:val="TableContents"/>
              <w:rPr>
                <w:rFonts w:ascii="Marianne" w:hAnsi="Marianne"/>
                <w:sz w:val="20"/>
                <w:szCs w:val="20"/>
              </w:rPr>
            </w:pPr>
          </w:p>
        </w:tc>
      </w:tr>
      <w:tr w:rsidR="00A8590E" w:rsidRPr="0028044A" w14:paraId="4E00790F"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720C56FB" w14:textId="77777777" w:rsidR="00A8590E" w:rsidRPr="0028044A" w:rsidRDefault="00A8590E" w:rsidP="00A8590E">
            <w:pPr>
              <w:pStyle w:val="Standard"/>
              <w:tabs>
                <w:tab w:val="right" w:leader="dot" w:pos="9468"/>
              </w:tabs>
              <w:textAlignment w:val="center"/>
              <w:rPr>
                <w:rFonts w:ascii="Marianne" w:eastAsia="Calibri" w:hAnsi="Marianne"/>
                <w:color w:val="00000A"/>
                <w:sz w:val="20"/>
                <w:szCs w:val="20"/>
                <w:lang w:eastAsia="en-US"/>
              </w:rPr>
            </w:pPr>
            <w:r w:rsidRPr="0028044A">
              <w:rPr>
                <w:rFonts w:ascii="Marianne" w:eastAsia="Calibri" w:hAnsi="Marianne"/>
                <w:color w:val="00000A"/>
                <w:sz w:val="20"/>
                <w:szCs w:val="20"/>
                <w:lang w:eastAsia="en-US"/>
              </w:rPr>
              <w:t>Résistance du vêtement à l’usure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E71C787" w14:textId="77777777" w:rsidR="00A8590E" w:rsidRPr="0028044A" w:rsidRDefault="00A8590E" w:rsidP="00A8590E">
            <w:pPr>
              <w:pStyle w:val="TableContents"/>
              <w:rPr>
                <w:rFonts w:ascii="Marianne" w:hAnsi="Marianne"/>
                <w:sz w:val="20"/>
                <w:szCs w:val="20"/>
              </w:rPr>
            </w:pPr>
          </w:p>
        </w:tc>
      </w:tr>
      <w:tr w:rsidR="00A8590E" w:rsidRPr="0028044A" w14:paraId="1A86EF26"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3310753" w14:textId="77777777" w:rsidR="00A8590E" w:rsidRPr="0028044A" w:rsidRDefault="00A8590E" w:rsidP="00A8590E">
            <w:pPr>
              <w:pStyle w:val="Standard"/>
              <w:tabs>
                <w:tab w:val="right" w:leader="dot" w:pos="9468"/>
              </w:tabs>
              <w:textAlignment w:val="center"/>
              <w:rPr>
                <w:rFonts w:ascii="Marianne" w:eastAsia="Calibri" w:hAnsi="Marianne"/>
                <w:color w:val="00000A"/>
                <w:sz w:val="20"/>
                <w:szCs w:val="20"/>
                <w:lang w:eastAsia="en-US"/>
              </w:rPr>
            </w:pPr>
            <w:r w:rsidRPr="0028044A">
              <w:rPr>
                <w:rFonts w:ascii="Marianne" w:eastAsia="Calibri" w:hAnsi="Marianne"/>
                <w:color w:val="00000A"/>
                <w:sz w:val="20"/>
                <w:szCs w:val="20"/>
                <w:lang w:eastAsia="en-US"/>
              </w:rPr>
              <w:t>Résistance au lavage domestique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0AF2AA96" w14:textId="77777777" w:rsidR="00A8590E" w:rsidRPr="0028044A" w:rsidRDefault="00A8590E" w:rsidP="00A8590E">
            <w:pPr>
              <w:pStyle w:val="TableContents"/>
              <w:rPr>
                <w:rFonts w:ascii="Marianne" w:hAnsi="Marianne"/>
                <w:sz w:val="20"/>
                <w:szCs w:val="20"/>
              </w:rPr>
            </w:pPr>
          </w:p>
        </w:tc>
      </w:tr>
      <w:tr w:rsidR="00D82953" w:rsidRPr="0028044A" w14:paraId="427D3875" w14:textId="77777777" w:rsidTr="00C56652">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97914F" w14:textId="2FBE4A76" w:rsidR="00D82953" w:rsidRPr="0028044A" w:rsidRDefault="00D82953" w:rsidP="00D82953">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AAE79A2" w14:textId="77777777" w:rsidR="00D82953" w:rsidRPr="0028044A" w:rsidRDefault="00D82953" w:rsidP="00D82953">
            <w:pPr>
              <w:pStyle w:val="TableContents"/>
              <w:rPr>
                <w:rFonts w:ascii="Marianne" w:hAnsi="Marianne"/>
                <w:sz w:val="20"/>
                <w:szCs w:val="20"/>
              </w:rPr>
            </w:pPr>
          </w:p>
        </w:tc>
      </w:tr>
      <w:tr w:rsidR="00D82953" w:rsidRPr="0028044A" w14:paraId="71649E1D" w14:textId="77777777" w:rsidTr="009771BF">
        <w:tc>
          <w:tcPr>
            <w:tcW w:w="9587"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4591472F"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Confort et adaptation aux conditions d'utilisation</w:t>
            </w:r>
          </w:p>
        </w:tc>
      </w:tr>
      <w:tr w:rsidR="00D82953" w:rsidRPr="0028044A" w14:paraId="26079DD0"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C12C45C" w14:textId="77777777" w:rsidR="00D82953" w:rsidRPr="0028044A" w:rsidRDefault="00D82953" w:rsidP="00D82953">
            <w:pPr>
              <w:pStyle w:val="Standard"/>
              <w:tabs>
                <w:tab w:val="right" w:leader="dot" w:pos="9468"/>
              </w:tabs>
              <w:rPr>
                <w:rFonts w:ascii="Marianne" w:hAnsi="Marianne"/>
                <w:color w:val="00000A"/>
                <w:sz w:val="20"/>
                <w:szCs w:val="20"/>
                <w:lang w:eastAsia="en-US"/>
              </w:rPr>
            </w:pPr>
            <w:r w:rsidRPr="0028044A">
              <w:rPr>
                <w:rFonts w:ascii="Marianne" w:hAnsi="Marianne"/>
                <w:color w:val="00000A"/>
                <w:sz w:val="20"/>
                <w:szCs w:val="20"/>
                <w:lang w:eastAsia="en-US"/>
              </w:rPr>
              <w:t>Adaptation de la coupe à la morphologie des agents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703C0C9" w14:textId="77777777" w:rsidR="00D82953" w:rsidRPr="0028044A" w:rsidRDefault="00D82953" w:rsidP="00D82953">
            <w:pPr>
              <w:pStyle w:val="TableContents"/>
              <w:rPr>
                <w:rFonts w:ascii="Marianne" w:hAnsi="Marianne"/>
                <w:sz w:val="20"/>
                <w:szCs w:val="20"/>
              </w:rPr>
            </w:pPr>
          </w:p>
        </w:tc>
      </w:tr>
      <w:tr w:rsidR="00D82953" w:rsidRPr="0028044A" w14:paraId="23769EB3"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D3DF049" w14:textId="77777777" w:rsidR="00D82953" w:rsidRPr="0028044A" w:rsidRDefault="00D82953" w:rsidP="00D82953">
            <w:pPr>
              <w:pStyle w:val="TableContents"/>
              <w:tabs>
                <w:tab w:val="right" w:leader="dot" w:pos="9468"/>
              </w:tabs>
              <w:jc w:val="both"/>
              <w:rPr>
                <w:rFonts w:ascii="Marianne" w:eastAsia="Arial" w:hAnsi="Marianne"/>
                <w:color w:val="00000A"/>
                <w:sz w:val="20"/>
                <w:szCs w:val="20"/>
                <w:lang w:eastAsia="en-US"/>
              </w:rPr>
            </w:pPr>
            <w:r w:rsidRPr="0028044A">
              <w:rPr>
                <w:rFonts w:ascii="Marianne" w:eastAsia="Arial" w:hAnsi="Marianne"/>
                <w:color w:val="00000A"/>
                <w:sz w:val="20"/>
                <w:szCs w:val="20"/>
                <w:lang w:eastAsia="en-US"/>
              </w:rPr>
              <w:t>Aisance dans les mouvements de pilotage et de fouille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C37CB15" w14:textId="77777777" w:rsidR="00D82953" w:rsidRPr="0028044A" w:rsidRDefault="00D82953" w:rsidP="00D82953">
            <w:pPr>
              <w:pStyle w:val="TableContents"/>
              <w:rPr>
                <w:rFonts w:ascii="Marianne" w:hAnsi="Marianne"/>
                <w:sz w:val="20"/>
                <w:szCs w:val="20"/>
              </w:rPr>
            </w:pPr>
          </w:p>
        </w:tc>
      </w:tr>
      <w:tr w:rsidR="00D82953" w:rsidRPr="0028044A" w14:paraId="72CFDDF8"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8B30A1A" w14:textId="77777777" w:rsidR="00D82953" w:rsidRPr="0028044A" w:rsidRDefault="00D82953" w:rsidP="00D82953">
            <w:pPr>
              <w:pStyle w:val="TableContents"/>
              <w:tabs>
                <w:tab w:val="right" w:leader="dot" w:pos="9468"/>
              </w:tabs>
              <w:jc w:val="both"/>
              <w:rPr>
                <w:rFonts w:ascii="Marianne" w:eastAsia="Arial" w:hAnsi="Marianne"/>
                <w:color w:val="00000A"/>
                <w:sz w:val="20"/>
                <w:szCs w:val="20"/>
                <w:lang w:eastAsia="en-US"/>
              </w:rPr>
            </w:pPr>
            <w:r w:rsidRPr="0028044A">
              <w:rPr>
                <w:rFonts w:ascii="Marianne" w:eastAsia="Arial" w:hAnsi="Marianne"/>
                <w:color w:val="00000A"/>
                <w:sz w:val="20"/>
                <w:szCs w:val="20"/>
                <w:lang w:eastAsia="en-US"/>
              </w:rPr>
              <w:t>Positionnement et maintien des coques de protection</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7974F74" w14:textId="77777777" w:rsidR="00D82953" w:rsidRPr="0028044A" w:rsidRDefault="00D82953" w:rsidP="00D82953">
            <w:pPr>
              <w:pStyle w:val="TableContents"/>
              <w:rPr>
                <w:rFonts w:ascii="Marianne" w:hAnsi="Marianne"/>
                <w:sz w:val="20"/>
                <w:szCs w:val="20"/>
              </w:rPr>
            </w:pPr>
          </w:p>
        </w:tc>
      </w:tr>
      <w:tr w:rsidR="00D82953" w:rsidRPr="0028044A" w14:paraId="5729C058"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B836237"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Absence de gêne au porté</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A5B99D7" w14:textId="77777777" w:rsidR="00D82953" w:rsidRPr="0028044A" w:rsidRDefault="00D82953" w:rsidP="00D82953">
            <w:pPr>
              <w:pStyle w:val="TableContents"/>
              <w:rPr>
                <w:rFonts w:ascii="Marianne" w:hAnsi="Marianne"/>
                <w:sz w:val="20"/>
                <w:szCs w:val="20"/>
              </w:rPr>
            </w:pPr>
          </w:p>
        </w:tc>
      </w:tr>
      <w:tr w:rsidR="00D82953" w:rsidRPr="0028044A" w14:paraId="63EEC310"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77C4D7BE"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Légèreté</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59583D1"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 xml:space="preserve">Indiquer le poids du pantalon en taille </w:t>
            </w:r>
            <w:proofErr w:type="spellStart"/>
            <w:r w:rsidRPr="0028044A">
              <w:rPr>
                <w:rFonts w:ascii="Marianne" w:hAnsi="Marianne"/>
                <w:i/>
                <w:iCs/>
                <w:sz w:val="20"/>
                <w:szCs w:val="20"/>
              </w:rPr>
              <w:t>L homme</w:t>
            </w:r>
            <w:proofErr w:type="spellEnd"/>
          </w:p>
        </w:tc>
      </w:tr>
      <w:tr w:rsidR="00D82953" w:rsidRPr="0028044A" w14:paraId="16BD6A3E"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59BE2A5B"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Compatibilité avec les accessoires de la tenue de service (ceinturon, gilet pare-balles, gants)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F6BD453" w14:textId="77777777" w:rsidR="00D82953" w:rsidRPr="0028044A" w:rsidRDefault="00D82953" w:rsidP="00D82953">
            <w:pPr>
              <w:pStyle w:val="TableContents"/>
              <w:rPr>
                <w:rFonts w:ascii="Marianne" w:hAnsi="Marianne"/>
                <w:sz w:val="20"/>
                <w:szCs w:val="20"/>
              </w:rPr>
            </w:pPr>
          </w:p>
        </w:tc>
      </w:tr>
      <w:tr w:rsidR="00D82953" w:rsidRPr="0028044A" w14:paraId="388A4E28"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7BA18A30"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Absence de boulochage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F3F4014" w14:textId="77777777" w:rsidR="00D82953" w:rsidRPr="0028044A" w:rsidRDefault="00D82953" w:rsidP="00D82953">
            <w:pPr>
              <w:pStyle w:val="TableContents"/>
              <w:rPr>
                <w:rFonts w:ascii="Marianne" w:hAnsi="Marianne"/>
                <w:sz w:val="20"/>
                <w:szCs w:val="20"/>
              </w:rPr>
            </w:pPr>
          </w:p>
        </w:tc>
      </w:tr>
      <w:tr w:rsidR="00D82953" w:rsidRPr="0028044A" w14:paraId="6A2C9C44"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CE516FE" w14:textId="77777777" w:rsidR="00D82953" w:rsidRPr="0028044A" w:rsidRDefault="00D82953" w:rsidP="00D82953">
            <w:pPr>
              <w:pStyle w:val="NormalWeb"/>
              <w:suppressAutoHyphens/>
              <w:spacing w:after="113"/>
              <w:rPr>
                <w:szCs w:val="20"/>
              </w:rPr>
            </w:pPr>
            <w:r w:rsidRPr="0028044A">
              <w:rPr>
                <w:szCs w:val="20"/>
              </w:rPr>
              <w:t>Ensemble des protecteurs non gonflables (norme NF EN1621 niveau 2)</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BAFEC88" w14:textId="77777777" w:rsidR="00D82953" w:rsidRPr="0028044A" w:rsidRDefault="00D82953" w:rsidP="00D82953">
            <w:pPr>
              <w:pStyle w:val="NormalWeb"/>
              <w:suppressAutoHyphens/>
              <w:spacing w:after="113"/>
              <w:rPr>
                <w:szCs w:val="20"/>
              </w:rPr>
            </w:pPr>
            <w:r w:rsidRPr="0028044A">
              <w:rPr>
                <w:i/>
                <w:iCs/>
                <w:szCs w:val="20"/>
              </w:rPr>
              <w:t>Certificat de conformité fourni par le candidat</w:t>
            </w:r>
          </w:p>
          <w:p w14:paraId="57120A93" w14:textId="77777777" w:rsidR="00D82953" w:rsidRPr="0028044A" w:rsidRDefault="00D82953" w:rsidP="00D82953">
            <w:pPr>
              <w:pStyle w:val="NormalWeb"/>
              <w:suppressAutoHyphens/>
              <w:spacing w:after="113"/>
              <w:rPr>
                <w:szCs w:val="20"/>
              </w:rPr>
            </w:pPr>
          </w:p>
        </w:tc>
      </w:tr>
      <w:tr w:rsidR="00D82953" w:rsidRPr="0028044A" w14:paraId="113EDF8A"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4C73C800"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Respirabilité</w:t>
            </w:r>
          </w:p>
        </w:tc>
        <w:tc>
          <w:tcPr>
            <w:tcW w:w="5103"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10CC860A"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6116ECE3"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34126390"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Perméabilité à l’air</w:t>
            </w:r>
          </w:p>
        </w:tc>
        <w:tc>
          <w:tcPr>
            <w:tcW w:w="5103"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40824828"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1CB600BD"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478AAFCF"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Résistance à la pénétration de l’eau</w:t>
            </w:r>
          </w:p>
        </w:tc>
        <w:tc>
          <w:tcPr>
            <w:tcW w:w="5103"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2E876EE5"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3BA7195D"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0D471952"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Résistance à l’abrasion</w:t>
            </w:r>
          </w:p>
        </w:tc>
        <w:tc>
          <w:tcPr>
            <w:tcW w:w="5103"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7BA31D47"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33F1A959"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1484E645"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Solidité des teintures</w:t>
            </w:r>
          </w:p>
        </w:tc>
        <w:tc>
          <w:tcPr>
            <w:tcW w:w="5103"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4982A49B"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bl>
    <w:p w14:paraId="58FA8968" w14:textId="77777777" w:rsidR="00474644" w:rsidRPr="0028044A" w:rsidRDefault="00474644" w:rsidP="00474644">
      <w:pPr>
        <w:pStyle w:val="Standard"/>
        <w:rPr>
          <w:rFonts w:ascii="Marianne" w:hAnsi="Marianne"/>
          <w:sz w:val="20"/>
          <w:szCs w:val="20"/>
        </w:rPr>
      </w:pPr>
    </w:p>
    <w:tbl>
      <w:tblPr>
        <w:tblStyle w:val="Grilledutableau"/>
        <w:tblW w:w="9638" w:type="dxa"/>
        <w:tblLayout w:type="fixed"/>
        <w:tblLook w:val="04A0" w:firstRow="1" w:lastRow="0" w:firstColumn="1" w:lastColumn="0" w:noHBand="0" w:noVBand="1"/>
      </w:tblPr>
      <w:tblGrid>
        <w:gridCol w:w="3256"/>
        <w:gridCol w:w="3118"/>
        <w:gridCol w:w="3264"/>
      </w:tblGrid>
      <w:tr w:rsidR="00474644" w:rsidRPr="0028044A" w14:paraId="395A3796" w14:textId="77777777" w:rsidTr="009771BF">
        <w:tc>
          <w:tcPr>
            <w:tcW w:w="9638" w:type="dxa"/>
            <w:gridSpan w:val="3"/>
            <w:shd w:val="clear" w:color="auto" w:fill="767171" w:themeFill="background2" w:themeFillShade="80"/>
          </w:tcPr>
          <w:p w14:paraId="1E763EF6" w14:textId="77777777" w:rsidR="00474644" w:rsidRPr="0028044A" w:rsidRDefault="00474644" w:rsidP="009771BF">
            <w:pPr>
              <w:pStyle w:val="TableContents"/>
              <w:jc w:val="center"/>
              <w:rPr>
                <w:rFonts w:ascii="Marianne" w:hAnsi="Marianne"/>
                <w:sz w:val="20"/>
                <w:szCs w:val="20"/>
              </w:rPr>
            </w:pPr>
            <w:r w:rsidRPr="0028044A">
              <w:rPr>
                <w:rFonts w:ascii="Marianne" w:hAnsi="Marianne"/>
                <w:sz w:val="20"/>
                <w:szCs w:val="20"/>
              </w:rPr>
              <w:t>Quantité et qualité des échantillons demandés</w:t>
            </w:r>
          </w:p>
        </w:tc>
      </w:tr>
      <w:tr w:rsidR="00474644" w:rsidRPr="0028044A" w14:paraId="09A1814C" w14:textId="77777777" w:rsidTr="009771BF">
        <w:tc>
          <w:tcPr>
            <w:tcW w:w="3256" w:type="dxa"/>
            <w:shd w:val="clear" w:color="auto" w:fill="AEAAAA" w:themeFill="background2" w:themeFillShade="BF"/>
          </w:tcPr>
          <w:p w14:paraId="551355A0" w14:textId="77777777" w:rsidR="00474644" w:rsidRPr="0028044A" w:rsidRDefault="00474644" w:rsidP="009771BF">
            <w:pPr>
              <w:pStyle w:val="TableContents"/>
              <w:jc w:val="center"/>
              <w:rPr>
                <w:rFonts w:ascii="Marianne" w:hAnsi="Marianne"/>
                <w:sz w:val="20"/>
                <w:szCs w:val="20"/>
              </w:rPr>
            </w:pPr>
            <w:r w:rsidRPr="0028044A">
              <w:rPr>
                <w:rFonts w:ascii="Marianne" w:hAnsi="Marianne"/>
                <w:sz w:val="20"/>
                <w:szCs w:val="20"/>
              </w:rPr>
              <w:t>Modèle</w:t>
            </w:r>
          </w:p>
        </w:tc>
        <w:tc>
          <w:tcPr>
            <w:tcW w:w="3118" w:type="dxa"/>
            <w:shd w:val="clear" w:color="auto" w:fill="AEAAAA" w:themeFill="background2" w:themeFillShade="BF"/>
          </w:tcPr>
          <w:p w14:paraId="61C8B6B0" w14:textId="77777777" w:rsidR="00474644" w:rsidRPr="0028044A" w:rsidRDefault="00474644" w:rsidP="009771BF">
            <w:pPr>
              <w:pStyle w:val="TableContents"/>
              <w:jc w:val="center"/>
              <w:rPr>
                <w:rFonts w:ascii="Marianne" w:hAnsi="Marianne"/>
                <w:sz w:val="20"/>
                <w:szCs w:val="20"/>
              </w:rPr>
            </w:pPr>
            <w:r w:rsidRPr="0028044A">
              <w:rPr>
                <w:rFonts w:ascii="Marianne" w:hAnsi="Marianne"/>
                <w:sz w:val="20"/>
                <w:szCs w:val="20"/>
              </w:rPr>
              <w:t>Tailles</w:t>
            </w:r>
          </w:p>
        </w:tc>
        <w:tc>
          <w:tcPr>
            <w:tcW w:w="3264" w:type="dxa"/>
            <w:shd w:val="clear" w:color="auto" w:fill="AEAAAA" w:themeFill="background2" w:themeFillShade="BF"/>
          </w:tcPr>
          <w:p w14:paraId="6C15566D" w14:textId="77777777" w:rsidR="00474644" w:rsidRPr="0028044A" w:rsidRDefault="00474644" w:rsidP="009771BF">
            <w:pPr>
              <w:pStyle w:val="TableContents"/>
              <w:jc w:val="center"/>
              <w:rPr>
                <w:rFonts w:ascii="Marianne" w:hAnsi="Marianne"/>
                <w:sz w:val="20"/>
                <w:szCs w:val="20"/>
              </w:rPr>
            </w:pPr>
            <w:proofErr w:type="gramStart"/>
            <w:r w:rsidRPr="0028044A">
              <w:rPr>
                <w:rFonts w:ascii="Marianne" w:hAnsi="Marianne"/>
                <w:sz w:val="20"/>
                <w:szCs w:val="20"/>
              </w:rPr>
              <w:t>Nombres  d’échantillons</w:t>
            </w:r>
            <w:proofErr w:type="gramEnd"/>
          </w:p>
        </w:tc>
      </w:tr>
      <w:tr w:rsidR="00474644" w:rsidRPr="0028044A" w14:paraId="32A5A7EC" w14:textId="77777777" w:rsidTr="009771BF">
        <w:tc>
          <w:tcPr>
            <w:tcW w:w="3256" w:type="dxa"/>
          </w:tcPr>
          <w:p w14:paraId="13E9F117"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Femme</w:t>
            </w:r>
          </w:p>
        </w:tc>
        <w:tc>
          <w:tcPr>
            <w:tcW w:w="3118" w:type="dxa"/>
          </w:tcPr>
          <w:p w14:paraId="10D2C6D7" w14:textId="77777777" w:rsidR="00474644" w:rsidRPr="0028044A" w:rsidRDefault="00474644" w:rsidP="009771BF">
            <w:pPr>
              <w:pStyle w:val="TableContents"/>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court</w:t>
            </w:r>
          </w:p>
        </w:tc>
        <w:tc>
          <w:tcPr>
            <w:tcW w:w="3264" w:type="dxa"/>
          </w:tcPr>
          <w:p w14:paraId="0122E486"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1</w:t>
            </w:r>
          </w:p>
        </w:tc>
      </w:tr>
      <w:tr w:rsidR="00474644" w:rsidRPr="0028044A" w14:paraId="2439768B" w14:textId="77777777" w:rsidTr="009771BF">
        <w:tc>
          <w:tcPr>
            <w:tcW w:w="3256" w:type="dxa"/>
          </w:tcPr>
          <w:p w14:paraId="1827C7E7"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lastRenderedPageBreak/>
              <w:t>Femme</w:t>
            </w:r>
          </w:p>
        </w:tc>
        <w:tc>
          <w:tcPr>
            <w:tcW w:w="3118" w:type="dxa"/>
          </w:tcPr>
          <w:p w14:paraId="492CAC9E" w14:textId="77777777" w:rsidR="00474644" w:rsidRPr="0028044A" w:rsidRDefault="00474644" w:rsidP="009771BF">
            <w:pPr>
              <w:pStyle w:val="TableContents"/>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long</w:t>
            </w:r>
          </w:p>
        </w:tc>
        <w:tc>
          <w:tcPr>
            <w:tcW w:w="3264" w:type="dxa"/>
          </w:tcPr>
          <w:p w14:paraId="51E6F45D"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1</w:t>
            </w:r>
          </w:p>
        </w:tc>
      </w:tr>
      <w:tr w:rsidR="00474644" w:rsidRPr="0028044A" w14:paraId="67164B3B" w14:textId="77777777" w:rsidTr="009771BF">
        <w:tc>
          <w:tcPr>
            <w:tcW w:w="3256" w:type="dxa"/>
          </w:tcPr>
          <w:p w14:paraId="4B857568"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Homme</w:t>
            </w:r>
          </w:p>
        </w:tc>
        <w:tc>
          <w:tcPr>
            <w:tcW w:w="3118" w:type="dxa"/>
          </w:tcPr>
          <w:p w14:paraId="59F5F87D" w14:textId="77777777" w:rsidR="00474644" w:rsidRPr="0028044A" w:rsidRDefault="00474644" w:rsidP="009771BF">
            <w:pPr>
              <w:pStyle w:val="Standard"/>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court</w:t>
            </w:r>
          </w:p>
        </w:tc>
        <w:tc>
          <w:tcPr>
            <w:tcW w:w="3264" w:type="dxa"/>
          </w:tcPr>
          <w:p w14:paraId="4C4AA7DB"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3</w:t>
            </w:r>
          </w:p>
        </w:tc>
      </w:tr>
      <w:tr w:rsidR="00474644" w:rsidRPr="0028044A" w14:paraId="7A7687FD" w14:textId="77777777" w:rsidTr="009771BF">
        <w:tc>
          <w:tcPr>
            <w:tcW w:w="3256" w:type="dxa"/>
          </w:tcPr>
          <w:p w14:paraId="5D510BFF"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Homme</w:t>
            </w:r>
          </w:p>
        </w:tc>
        <w:tc>
          <w:tcPr>
            <w:tcW w:w="3118" w:type="dxa"/>
          </w:tcPr>
          <w:p w14:paraId="09460F41" w14:textId="77777777" w:rsidR="00474644" w:rsidRPr="0028044A" w:rsidRDefault="00474644" w:rsidP="009771BF">
            <w:pPr>
              <w:pStyle w:val="Standard"/>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long</w:t>
            </w:r>
          </w:p>
        </w:tc>
        <w:tc>
          <w:tcPr>
            <w:tcW w:w="3264" w:type="dxa"/>
          </w:tcPr>
          <w:p w14:paraId="5FC3ED61"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3</w:t>
            </w:r>
          </w:p>
        </w:tc>
      </w:tr>
    </w:tbl>
    <w:p w14:paraId="304BE860" w14:textId="77777777" w:rsidR="00474644" w:rsidRPr="0028044A" w:rsidRDefault="00474644" w:rsidP="00474644">
      <w:pPr>
        <w:pStyle w:val="Standard"/>
        <w:rPr>
          <w:rFonts w:ascii="Marianne" w:hAnsi="Marianne"/>
          <w:sz w:val="20"/>
          <w:szCs w:val="20"/>
        </w:rPr>
      </w:pPr>
    </w:p>
    <w:p w14:paraId="6B1E8144" w14:textId="2C4E6557" w:rsidR="00474644" w:rsidRPr="0028044A" w:rsidRDefault="00474644" w:rsidP="00474644">
      <w:pPr>
        <w:pStyle w:val="Titre1"/>
        <w:numPr>
          <w:ilvl w:val="0"/>
          <w:numId w:val="0"/>
        </w:numPr>
        <w:rPr>
          <w:sz w:val="20"/>
          <w:szCs w:val="20"/>
          <w:u w:val="single" w:color="FF0000"/>
        </w:rPr>
      </w:pPr>
      <w:bookmarkStart w:id="134" w:name="_Toc216859062"/>
      <w:bookmarkStart w:id="135" w:name="_Toc216883847"/>
      <w:r w:rsidRPr="0028044A">
        <w:rPr>
          <w:bCs/>
          <w:sz w:val="20"/>
          <w:szCs w:val="20"/>
          <w:u w:val="single" w:color="FF0000"/>
        </w:rPr>
        <w:t>3- Veste hiver motocycliste</w:t>
      </w:r>
      <w:r w:rsidR="00D30E8C">
        <w:rPr>
          <w:bCs/>
          <w:sz w:val="20"/>
          <w:szCs w:val="20"/>
          <w:u w:val="single" w:color="FF0000"/>
        </w:rPr>
        <w:t xml:space="preserve"> – homme et femme</w:t>
      </w:r>
      <w:bookmarkEnd w:id="134"/>
      <w:bookmarkEnd w:id="135"/>
    </w:p>
    <w:p w14:paraId="0C51F81B" w14:textId="77777777" w:rsidR="00474644" w:rsidRPr="0028044A" w:rsidRDefault="00474644" w:rsidP="00474644">
      <w:pPr>
        <w:pStyle w:val="Standard"/>
        <w:rPr>
          <w:rFonts w:ascii="Marianne" w:hAnsi="Marianne"/>
          <w:sz w:val="20"/>
          <w:szCs w:val="20"/>
        </w:rPr>
      </w:pPr>
    </w:p>
    <w:tbl>
      <w:tblPr>
        <w:tblW w:w="9446" w:type="dxa"/>
        <w:tblInd w:w="49" w:type="dxa"/>
        <w:tblLayout w:type="fixed"/>
        <w:tblCellMar>
          <w:left w:w="10" w:type="dxa"/>
          <w:right w:w="10" w:type="dxa"/>
        </w:tblCellMar>
        <w:tblLook w:val="04A0" w:firstRow="1" w:lastRow="0" w:firstColumn="1" w:lastColumn="0" w:noHBand="0" w:noVBand="1"/>
      </w:tblPr>
      <w:tblGrid>
        <w:gridCol w:w="4484"/>
        <w:gridCol w:w="4962"/>
      </w:tblGrid>
      <w:tr w:rsidR="00474644" w:rsidRPr="0028044A" w14:paraId="249361D9" w14:textId="77777777" w:rsidTr="009771BF">
        <w:tc>
          <w:tcPr>
            <w:tcW w:w="9446" w:type="dxa"/>
            <w:gridSpan w:val="2"/>
            <w:tcBorders>
              <w:top w:val="single" w:sz="2" w:space="0" w:color="000000"/>
              <w:left w:val="single" w:sz="2" w:space="0" w:color="000000"/>
              <w:bottom w:val="single" w:sz="2" w:space="0" w:color="000000"/>
              <w:right w:val="single" w:sz="4" w:space="0" w:color="auto"/>
            </w:tcBorders>
            <w:shd w:val="clear" w:color="auto" w:fill="A6A6A6"/>
            <w:tcMar>
              <w:top w:w="55" w:type="dxa"/>
              <w:left w:w="55" w:type="dxa"/>
              <w:bottom w:w="55" w:type="dxa"/>
              <w:right w:w="55" w:type="dxa"/>
            </w:tcMar>
          </w:tcPr>
          <w:p w14:paraId="3FA7D496"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Fiche technique - Veste hiver – Echantillon demandé</w:t>
            </w:r>
          </w:p>
        </w:tc>
      </w:tr>
      <w:tr w:rsidR="00474644" w:rsidRPr="0028044A" w14:paraId="16FB2704" w14:textId="77777777" w:rsidTr="009771BF">
        <w:tc>
          <w:tcPr>
            <w:tcW w:w="448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51D9620"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Exigences</w:t>
            </w:r>
          </w:p>
        </w:tc>
        <w:tc>
          <w:tcPr>
            <w:tcW w:w="4962" w:type="dxa"/>
            <w:tcBorders>
              <w:top w:val="single" w:sz="2" w:space="0" w:color="000000"/>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B1530BB"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Réponse du candidat</w:t>
            </w:r>
          </w:p>
        </w:tc>
      </w:tr>
      <w:tr w:rsidR="00474644" w:rsidRPr="0028044A" w14:paraId="25700C2A"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C1476F5" w14:textId="77777777" w:rsidR="00474644" w:rsidRPr="0028044A" w:rsidRDefault="00474644" w:rsidP="009771BF">
            <w:pPr>
              <w:pStyle w:val="Sansinterligne"/>
              <w:tabs>
                <w:tab w:val="right" w:leader="dot" w:pos="9468"/>
              </w:tabs>
              <w:rPr>
                <w:rFonts w:ascii="Marianne" w:hAnsi="Marianne"/>
                <w:sz w:val="20"/>
                <w:szCs w:val="20"/>
              </w:rPr>
            </w:pPr>
            <w:r w:rsidRPr="0028044A">
              <w:rPr>
                <w:rFonts w:ascii="Marianne" w:hAnsi="Marianne" w:cs="Arial"/>
                <w:sz w:val="20"/>
                <w:szCs w:val="20"/>
              </w:rPr>
              <w:t xml:space="preserve">Photographie(s) (joindre les photos au format .jpeg </w:t>
            </w:r>
            <w:proofErr w:type="gramStart"/>
            <w:r w:rsidRPr="0028044A">
              <w:rPr>
                <w:rFonts w:ascii="Marianne" w:hAnsi="Marianne" w:cs="Arial"/>
                <w:sz w:val="20"/>
                <w:szCs w:val="20"/>
              </w:rPr>
              <w:t>ou</w:t>
            </w:r>
            <w:proofErr w:type="gramEnd"/>
            <w:r w:rsidRPr="0028044A">
              <w:rPr>
                <w:rFonts w:ascii="Marianne" w:hAnsi="Marianne" w:cs="Arial"/>
                <w:sz w:val="20"/>
                <w:szCs w:val="20"/>
              </w:rPr>
              <w:t xml:space="preserve"> .</w:t>
            </w:r>
            <w:proofErr w:type="spellStart"/>
            <w:r w:rsidRPr="0028044A">
              <w:rPr>
                <w:rFonts w:ascii="Marianne" w:hAnsi="Marianne" w:cs="Arial"/>
                <w:sz w:val="20"/>
                <w:szCs w:val="20"/>
              </w:rPr>
              <w:t>pdf</w:t>
            </w:r>
            <w:proofErr w:type="spellEnd"/>
            <w:r w:rsidRPr="0028044A">
              <w:rPr>
                <w:rFonts w:ascii="Marianne" w:hAnsi="Marianne" w:cs="Arial"/>
                <w:sz w:val="20"/>
                <w:szCs w:val="20"/>
              </w:rPr>
              <w:t>)</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82458D0" w14:textId="77777777" w:rsidR="00474644" w:rsidRPr="0028044A" w:rsidRDefault="00474644" w:rsidP="009771BF">
            <w:pPr>
              <w:pStyle w:val="TableContents"/>
              <w:rPr>
                <w:rFonts w:ascii="Marianne" w:hAnsi="Marianne"/>
                <w:sz w:val="20"/>
                <w:szCs w:val="20"/>
              </w:rPr>
            </w:pPr>
          </w:p>
        </w:tc>
      </w:tr>
      <w:tr w:rsidR="00474644" w:rsidRPr="0028044A" w14:paraId="48F45E8E"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568F709D" w14:textId="77777777" w:rsidR="00474644" w:rsidRPr="0028044A" w:rsidRDefault="00474644" w:rsidP="009771BF">
            <w:pPr>
              <w:pStyle w:val="Sansinterligne"/>
              <w:tabs>
                <w:tab w:val="right" w:leader="dot" w:pos="9468"/>
              </w:tabs>
              <w:rPr>
                <w:rFonts w:ascii="Marianne" w:hAnsi="Marianne"/>
                <w:sz w:val="20"/>
                <w:szCs w:val="20"/>
              </w:rPr>
            </w:pPr>
            <w:r w:rsidRPr="0028044A">
              <w:rPr>
                <w:rFonts w:ascii="Marianne" w:hAnsi="Marianne" w:cs="Arial"/>
                <w:sz w:val="20"/>
                <w:szCs w:val="20"/>
              </w:rPr>
              <w:t>Une grille de taille comprenant un schéma indiquant le positionnement des mesures est joint au présent mémoire.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7E00A34" w14:textId="77777777" w:rsidR="00474644" w:rsidRPr="0028044A" w:rsidRDefault="00474644" w:rsidP="009771BF">
            <w:pPr>
              <w:pStyle w:val="TableContents"/>
              <w:rPr>
                <w:rFonts w:ascii="Marianne" w:hAnsi="Marianne"/>
                <w:sz w:val="20"/>
                <w:szCs w:val="20"/>
              </w:rPr>
            </w:pPr>
          </w:p>
        </w:tc>
      </w:tr>
      <w:tr w:rsidR="00A8590E" w:rsidRPr="0028044A" w14:paraId="5836537C"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5EDF2E29" w14:textId="67E77FE7" w:rsidR="00A8590E" w:rsidRPr="0028044A" w:rsidRDefault="00A8590E" w:rsidP="00A8590E">
            <w:pPr>
              <w:pStyle w:val="Sansinterligne"/>
              <w:tabs>
                <w:tab w:val="right" w:leader="dot" w:pos="9468"/>
              </w:tabs>
              <w:rPr>
                <w:rFonts w:ascii="Marianne" w:hAnsi="Marianne" w:cs="Arial"/>
                <w:sz w:val="20"/>
                <w:szCs w:val="20"/>
              </w:rPr>
            </w:pPr>
            <w:r w:rsidRPr="00A021DD">
              <w:rPr>
                <w:rFonts w:ascii="Marianne" w:hAnsi="Marianne"/>
                <w:sz w:val="20"/>
                <w:szCs w:val="20"/>
              </w:rPr>
              <w:t>Normes/exigences mises en œuvre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2FABD20" w14:textId="77777777" w:rsidR="00A8590E" w:rsidRPr="0028044A" w:rsidRDefault="00A8590E" w:rsidP="00A8590E">
            <w:pPr>
              <w:pStyle w:val="TableContents"/>
              <w:rPr>
                <w:rFonts w:ascii="Marianne" w:hAnsi="Marianne"/>
                <w:sz w:val="20"/>
                <w:szCs w:val="20"/>
              </w:rPr>
            </w:pPr>
          </w:p>
        </w:tc>
      </w:tr>
      <w:tr w:rsidR="00A8590E" w:rsidRPr="0028044A" w14:paraId="5DD4ADED" w14:textId="77777777" w:rsidTr="009771BF">
        <w:tc>
          <w:tcPr>
            <w:tcW w:w="9446"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61DC5C7A"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Exigences minimales requises</w:t>
            </w:r>
          </w:p>
        </w:tc>
      </w:tr>
      <w:tr w:rsidR="00A8590E" w:rsidRPr="0028044A" w14:paraId="4893E060"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432155BB" w14:textId="77777777" w:rsidR="00A8590E" w:rsidRPr="0028044A" w:rsidRDefault="00A8590E" w:rsidP="00A8590E">
            <w:pPr>
              <w:pStyle w:val="Standard"/>
              <w:rPr>
                <w:rFonts w:ascii="Marianne" w:hAnsi="Marianne"/>
                <w:sz w:val="20"/>
                <w:szCs w:val="20"/>
              </w:rPr>
            </w:pPr>
            <w:proofErr w:type="gramStart"/>
            <w:r w:rsidRPr="0028044A">
              <w:rPr>
                <w:rFonts w:ascii="Marianne" w:hAnsi="Marianne"/>
                <w:sz w:val="20"/>
                <w:szCs w:val="20"/>
              </w:rPr>
              <w:t>col</w:t>
            </w:r>
            <w:proofErr w:type="gramEnd"/>
            <w:r w:rsidRPr="0028044A">
              <w:rPr>
                <w:rFonts w:ascii="Marianne" w:hAnsi="Marianne"/>
                <w:sz w:val="20"/>
                <w:szCs w:val="20"/>
              </w:rPr>
              <w:t xml:space="preserve"> de forme officier remontant suffisamment haut pour protéger du vent sans gêner le port du casque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0E2D1B4" w14:textId="77777777" w:rsidR="00A8590E" w:rsidRPr="0028044A" w:rsidRDefault="00A8590E" w:rsidP="00A8590E">
            <w:pPr>
              <w:pStyle w:val="TableContents"/>
              <w:rPr>
                <w:rFonts w:ascii="Marianne" w:hAnsi="Marianne"/>
                <w:i/>
                <w:iCs/>
                <w:sz w:val="20"/>
                <w:szCs w:val="20"/>
              </w:rPr>
            </w:pPr>
          </w:p>
        </w:tc>
      </w:tr>
      <w:tr w:rsidR="00A8590E" w:rsidRPr="0028044A" w14:paraId="6AC17BE3"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6C13919F" w14:textId="77777777" w:rsidR="00A8590E" w:rsidRPr="0028044A" w:rsidRDefault="00A8590E" w:rsidP="00A8590E">
            <w:pPr>
              <w:pStyle w:val="Standard"/>
              <w:rPr>
                <w:rFonts w:ascii="Marianne" w:hAnsi="Marianne"/>
                <w:sz w:val="20"/>
                <w:szCs w:val="20"/>
              </w:rPr>
            </w:pPr>
            <w:r w:rsidRPr="0028044A">
              <w:rPr>
                <w:rFonts w:ascii="Marianne" w:hAnsi="Marianne"/>
                <w:sz w:val="20"/>
                <w:szCs w:val="20"/>
              </w:rPr>
              <w:t>Épaisseur ouatinée confortable sur le haut du col (précision du candidat)</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5C67D4B" w14:textId="77777777" w:rsidR="00A8590E" w:rsidRPr="0028044A" w:rsidRDefault="00A8590E" w:rsidP="00A8590E">
            <w:pPr>
              <w:pStyle w:val="TableContents"/>
              <w:rPr>
                <w:rFonts w:ascii="Marianne" w:hAnsi="Marianne"/>
                <w:i/>
                <w:iCs/>
                <w:sz w:val="20"/>
                <w:szCs w:val="20"/>
              </w:rPr>
            </w:pPr>
          </w:p>
        </w:tc>
      </w:tr>
      <w:tr w:rsidR="00A8590E" w:rsidRPr="0028044A" w14:paraId="797660AC"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BBAA4E9" w14:textId="77777777" w:rsidR="00A8590E" w:rsidRPr="0028044A" w:rsidRDefault="00A8590E" w:rsidP="00A8590E">
            <w:pPr>
              <w:pStyle w:val="Standard"/>
              <w:rPr>
                <w:rFonts w:ascii="Marianne" w:hAnsi="Marianne"/>
                <w:sz w:val="20"/>
                <w:szCs w:val="20"/>
              </w:rPr>
            </w:pPr>
            <w:r w:rsidRPr="0028044A">
              <w:rPr>
                <w:rFonts w:ascii="Marianne" w:hAnsi="Marianne"/>
                <w:sz w:val="20"/>
                <w:szCs w:val="20"/>
              </w:rPr>
              <w:t>Type de système de serrage du col (pas de velours-crochet)</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2553245" w14:textId="77777777" w:rsidR="00A8590E" w:rsidRPr="0028044A" w:rsidRDefault="00A8590E" w:rsidP="00A8590E">
            <w:pPr>
              <w:pStyle w:val="TableContents"/>
              <w:rPr>
                <w:rFonts w:ascii="Marianne" w:hAnsi="Marianne"/>
                <w:i/>
                <w:iCs/>
                <w:sz w:val="20"/>
                <w:szCs w:val="20"/>
              </w:rPr>
            </w:pPr>
          </w:p>
        </w:tc>
      </w:tr>
      <w:tr w:rsidR="00A8590E" w:rsidRPr="0028044A" w14:paraId="77B1419D"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4D679DFF" w14:textId="77777777" w:rsidR="00A8590E" w:rsidRPr="0028044A" w:rsidRDefault="00A8590E" w:rsidP="00A8590E">
            <w:pPr>
              <w:pStyle w:val="Standard"/>
              <w:rPr>
                <w:rFonts w:ascii="Marianne" w:hAnsi="Marianne"/>
                <w:sz w:val="20"/>
                <w:szCs w:val="20"/>
              </w:rPr>
            </w:pPr>
            <w:r w:rsidRPr="0028044A">
              <w:rPr>
                <w:rFonts w:ascii="Marianne" w:hAnsi="Marianne"/>
                <w:sz w:val="20"/>
                <w:szCs w:val="20"/>
              </w:rPr>
              <w:t>Maintien des coques de protections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B250EB0" w14:textId="77777777" w:rsidR="00A8590E" w:rsidRPr="0028044A" w:rsidRDefault="00A8590E" w:rsidP="00A8590E">
            <w:pPr>
              <w:pStyle w:val="TableContents"/>
              <w:rPr>
                <w:rFonts w:ascii="Marianne" w:hAnsi="Marianne"/>
                <w:i/>
                <w:iCs/>
                <w:sz w:val="20"/>
                <w:szCs w:val="20"/>
              </w:rPr>
            </w:pPr>
          </w:p>
        </w:tc>
      </w:tr>
      <w:tr w:rsidR="00A8590E" w:rsidRPr="0028044A" w14:paraId="58A7EC09"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662F0F68" w14:textId="77777777" w:rsidR="00A8590E" w:rsidRPr="0028044A" w:rsidRDefault="00A8590E" w:rsidP="00A8590E">
            <w:pPr>
              <w:pStyle w:val="Standard"/>
              <w:spacing w:before="57"/>
              <w:textAlignment w:val="center"/>
              <w:rPr>
                <w:rFonts w:ascii="Marianne" w:hAnsi="Marianne"/>
                <w:sz w:val="20"/>
                <w:szCs w:val="20"/>
              </w:rPr>
            </w:pPr>
            <w:r w:rsidRPr="0028044A">
              <w:rPr>
                <w:rFonts w:ascii="Marianne" w:hAnsi="Marianne"/>
                <w:sz w:val="20"/>
                <w:szCs w:val="20"/>
              </w:rPr>
              <w:t>Qualité des éléments fluorescent et rétroréfléchissant</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66EEDDC" w14:textId="77777777" w:rsidR="00A8590E" w:rsidRPr="0028044A" w:rsidRDefault="00A8590E" w:rsidP="00A8590E">
            <w:pPr>
              <w:pStyle w:val="TableContents"/>
              <w:rPr>
                <w:rFonts w:ascii="Marianne" w:hAnsi="Marianne"/>
                <w:i/>
                <w:iCs/>
                <w:sz w:val="20"/>
                <w:szCs w:val="20"/>
              </w:rPr>
            </w:pPr>
          </w:p>
        </w:tc>
      </w:tr>
      <w:tr w:rsidR="00A8590E" w:rsidRPr="0028044A" w14:paraId="1BA77CDC"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D16EA50" w14:textId="77777777" w:rsidR="00A8590E" w:rsidRPr="0028044A" w:rsidRDefault="00A8590E" w:rsidP="00A8590E">
            <w:pPr>
              <w:pStyle w:val="Standard"/>
              <w:spacing w:before="57"/>
              <w:textAlignment w:val="center"/>
              <w:rPr>
                <w:rFonts w:ascii="Marianne" w:hAnsi="Marianne"/>
                <w:sz w:val="20"/>
                <w:szCs w:val="20"/>
              </w:rPr>
            </w:pPr>
            <w:r w:rsidRPr="0028044A">
              <w:rPr>
                <w:rFonts w:ascii="Marianne" w:hAnsi="Marianne"/>
                <w:sz w:val="20"/>
                <w:szCs w:val="20"/>
              </w:rPr>
              <w:t>Poches extérieures dont l’une sera translucide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327DF1F" w14:textId="77777777" w:rsidR="00A8590E" w:rsidRPr="0028044A" w:rsidRDefault="00A8590E" w:rsidP="00A8590E">
            <w:pPr>
              <w:pStyle w:val="TableContents"/>
              <w:rPr>
                <w:rFonts w:ascii="Marianne" w:hAnsi="Marianne"/>
                <w:i/>
                <w:iCs/>
                <w:sz w:val="20"/>
                <w:szCs w:val="20"/>
              </w:rPr>
            </w:pPr>
          </w:p>
        </w:tc>
      </w:tr>
      <w:tr w:rsidR="00A8590E" w:rsidRPr="0028044A" w14:paraId="4AA727EA"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36DBA2D" w14:textId="77777777" w:rsidR="00A8590E" w:rsidRPr="0028044A" w:rsidRDefault="00A8590E" w:rsidP="00A8590E">
            <w:pPr>
              <w:pStyle w:val="Standard"/>
              <w:spacing w:before="57"/>
              <w:textAlignment w:val="center"/>
              <w:rPr>
                <w:rFonts w:ascii="Marianne" w:hAnsi="Marianne"/>
                <w:sz w:val="20"/>
                <w:szCs w:val="20"/>
              </w:rPr>
            </w:pPr>
            <w:r w:rsidRPr="0028044A">
              <w:rPr>
                <w:rFonts w:ascii="Marianne" w:hAnsi="Marianne"/>
                <w:sz w:val="20"/>
                <w:szCs w:val="20"/>
              </w:rPr>
              <w:t>Poches intérieures (accessibilité, dimension, système de fermeture)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38BF0F2" w14:textId="77777777" w:rsidR="00A8590E" w:rsidRPr="0028044A" w:rsidRDefault="00A8590E" w:rsidP="00A8590E">
            <w:pPr>
              <w:pStyle w:val="TableContents"/>
              <w:rPr>
                <w:rFonts w:ascii="Marianne" w:hAnsi="Marianne"/>
                <w:i/>
                <w:iCs/>
                <w:sz w:val="20"/>
                <w:szCs w:val="20"/>
              </w:rPr>
            </w:pPr>
          </w:p>
        </w:tc>
      </w:tr>
      <w:tr w:rsidR="00A8590E" w:rsidRPr="0028044A" w14:paraId="20B951FA"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9B31819" w14:textId="77777777" w:rsidR="00A8590E" w:rsidRPr="0028044A" w:rsidRDefault="00A8590E" w:rsidP="00A8590E">
            <w:pPr>
              <w:pStyle w:val="Standard"/>
              <w:spacing w:before="57"/>
              <w:textAlignment w:val="center"/>
              <w:rPr>
                <w:rFonts w:ascii="Marianne" w:hAnsi="Marianne"/>
                <w:sz w:val="20"/>
                <w:szCs w:val="20"/>
              </w:rPr>
            </w:pPr>
            <w:r w:rsidRPr="0028044A">
              <w:rPr>
                <w:rFonts w:ascii="Marianne" w:hAnsi="Marianne"/>
                <w:sz w:val="20"/>
                <w:szCs w:val="20"/>
              </w:rPr>
              <w:t>Poches sur le haut et le bas de chaque manche (accessibilité, dimension, système de fermeture, harmonie avec le reste du vêtement)</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6B033A0" w14:textId="77777777" w:rsidR="00A8590E" w:rsidRPr="0028044A" w:rsidRDefault="00A8590E" w:rsidP="00A8590E">
            <w:pPr>
              <w:pStyle w:val="TableContents"/>
              <w:rPr>
                <w:rFonts w:ascii="Marianne" w:hAnsi="Marianne"/>
                <w:i/>
                <w:iCs/>
                <w:sz w:val="20"/>
                <w:szCs w:val="20"/>
              </w:rPr>
            </w:pPr>
          </w:p>
        </w:tc>
      </w:tr>
      <w:tr w:rsidR="00A8590E" w:rsidRPr="0028044A" w14:paraId="4AAC6218"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08A96ED" w14:textId="77777777" w:rsidR="00A8590E" w:rsidRPr="0028044A" w:rsidRDefault="00A8590E" w:rsidP="00A8590E">
            <w:pPr>
              <w:pStyle w:val="Standard"/>
              <w:spacing w:before="57"/>
              <w:textAlignment w:val="center"/>
              <w:rPr>
                <w:rFonts w:ascii="Marianne" w:hAnsi="Marianne"/>
                <w:sz w:val="20"/>
                <w:szCs w:val="20"/>
              </w:rPr>
            </w:pPr>
            <w:proofErr w:type="gramStart"/>
            <w:r w:rsidRPr="0028044A">
              <w:rPr>
                <w:rFonts w:ascii="Marianne" w:hAnsi="Marianne"/>
                <w:sz w:val="20"/>
                <w:szCs w:val="20"/>
              </w:rPr>
              <w:t>une</w:t>
            </w:r>
            <w:proofErr w:type="gramEnd"/>
            <w:r w:rsidRPr="0028044A">
              <w:rPr>
                <w:rFonts w:ascii="Marianne" w:hAnsi="Marianne"/>
                <w:sz w:val="20"/>
                <w:szCs w:val="20"/>
              </w:rPr>
              <w:t xml:space="preserve"> poche de bras doublée d’une poche stylo</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FCCB0ED" w14:textId="77777777" w:rsidR="00A8590E" w:rsidRPr="0028044A" w:rsidRDefault="00A8590E" w:rsidP="00A8590E">
            <w:pPr>
              <w:pStyle w:val="TableContents"/>
              <w:rPr>
                <w:rFonts w:ascii="Marianne" w:hAnsi="Marianne"/>
                <w:i/>
                <w:iCs/>
                <w:sz w:val="20"/>
                <w:szCs w:val="20"/>
              </w:rPr>
            </w:pPr>
          </w:p>
        </w:tc>
      </w:tr>
      <w:tr w:rsidR="00A8590E" w:rsidRPr="0028044A" w14:paraId="4483D11A"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523C0A89" w14:textId="77777777" w:rsidR="00A8590E" w:rsidRPr="0028044A" w:rsidRDefault="00A8590E" w:rsidP="00A8590E">
            <w:pPr>
              <w:pStyle w:val="Textbody"/>
              <w:tabs>
                <w:tab w:val="left" w:pos="568"/>
                <w:tab w:val="left" w:pos="1418"/>
                <w:tab w:val="left" w:pos="2268"/>
              </w:tabs>
              <w:rPr>
                <w:rFonts w:ascii="Marianne" w:hAnsi="Marianne"/>
                <w:sz w:val="20"/>
                <w:szCs w:val="20"/>
              </w:rPr>
            </w:pPr>
            <w:r w:rsidRPr="0028044A">
              <w:rPr>
                <w:rFonts w:ascii="Marianne" w:hAnsi="Marianne"/>
                <w:sz w:val="20"/>
                <w:szCs w:val="20"/>
              </w:rPr>
              <w:t>Pattes de serrage latérales au bas du vêtement</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46CFF1C" w14:textId="77777777" w:rsidR="00A8590E" w:rsidRPr="0028044A" w:rsidRDefault="00A8590E" w:rsidP="00A8590E">
            <w:pPr>
              <w:pStyle w:val="TableContents"/>
              <w:rPr>
                <w:rFonts w:ascii="Marianne" w:hAnsi="Marianne"/>
                <w:i/>
                <w:iCs/>
                <w:sz w:val="20"/>
                <w:szCs w:val="20"/>
              </w:rPr>
            </w:pPr>
          </w:p>
        </w:tc>
      </w:tr>
      <w:tr w:rsidR="00A8590E" w:rsidRPr="0028044A" w14:paraId="4D958AEB"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FF9BCEC" w14:textId="77777777" w:rsidR="00A8590E" w:rsidRPr="0028044A" w:rsidRDefault="00A8590E" w:rsidP="00A8590E">
            <w:pPr>
              <w:pStyle w:val="Textbody"/>
              <w:tabs>
                <w:tab w:val="left" w:pos="568"/>
                <w:tab w:val="left" w:pos="1418"/>
                <w:tab w:val="left" w:pos="2268"/>
              </w:tabs>
              <w:rPr>
                <w:rFonts w:ascii="Marianne" w:hAnsi="Marianne"/>
                <w:sz w:val="20"/>
                <w:szCs w:val="20"/>
              </w:rPr>
            </w:pPr>
            <w:r w:rsidRPr="0028044A">
              <w:rPr>
                <w:rFonts w:ascii="Marianne" w:hAnsi="Marianne"/>
                <w:sz w:val="20"/>
                <w:szCs w:val="20"/>
              </w:rPr>
              <w:t>Pattes de serrage et soufflet d’étanchéité au niveau du bas des manches fermant vers l’extérieur</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AD1617A" w14:textId="77777777" w:rsidR="00A8590E" w:rsidRPr="0028044A" w:rsidRDefault="00A8590E" w:rsidP="00A8590E">
            <w:pPr>
              <w:pStyle w:val="TableContents"/>
              <w:rPr>
                <w:rFonts w:ascii="Marianne" w:hAnsi="Marianne"/>
                <w:i/>
                <w:iCs/>
                <w:sz w:val="20"/>
                <w:szCs w:val="20"/>
              </w:rPr>
            </w:pPr>
          </w:p>
        </w:tc>
      </w:tr>
      <w:tr w:rsidR="00A8590E" w:rsidRPr="0028044A" w14:paraId="5B987FDB"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7CFF2E1D" w14:textId="77777777" w:rsidR="00A8590E" w:rsidRPr="0028044A" w:rsidRDefault="00A8590E" w:rsidP="00A8590E">
            <w:pPr>
              <w:pStyle w:val="Textbody"/>
              <w:tabs>
                <w:tab w:val="left" w:pos="568"/>
                <w:tab w:val="left" w:pos="1418"/>
                <w:tab w:val="left" w:pos="2268"/>
              </w:tabs>
              <w:rPr>
                <w:rFonts w:ascii="Marianne" w:hAnsi="Marianne"/>
                <w:sz w:val="20"/>
                <w:szCs w:val="20"/>
              </w:rPr>
            </w:pPr>
            <w:r w:rsidRPr="0028044A">
              <w:rPr>
                <w:rFonts w:ascii="Marianne" w:hAnsi="Marianne"/>
                <w:sz w:val="20"/>
                <w:szCs w:val="20"/>
              </w:rPr>
              <w:t>Système de serrage au niveau des manches pour ajustement à la morphologie de l’agent</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498F915" w14:textId="77777777" w:rsidR="00A8590E" w:rsidRPr="0028044A" w:rsidRDefault="00A8590E" w:rsidP="00A8590E">
            <w:pPr>
              <w:pStyle w:val="TableContents"/>
              <w:rPr>
                <w:rFonts w:ascii="Marianne" w:hAnsi="Marianne"/>
                <w:i/>
                <w:iCs/>
                <w:sz w:val="20"/>
                <w:szCs w:val="20"/>
              </w:rPr>
            </w:pPr>
          </w:p>
        </w:tc>
      </w:tr>
      <w:tr w:rsidR="00A8590E" w:rsidRPr="0028044A" w14:paraId="4F5CE0C4"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46DDD9D" w14:textId="77777777" w:rsidR="00A8590E" w:rsidRPr="0028044A" w:rsidRDefault="00A8590E" w:rsidP="00A8590E">
            <w:pPr>
              <w:pStyle w:val="Textbody"/>
              <w:tabs>
                <w:tab w:val="left" w:pos="568"/>
                <w:tab w:val="left" w:pos="1418"/>
                <w:tab w:val="left" w:pos="2268"/>
              </w:tabs>
              <w:rPr>
                <w:rFonts w:ascii="Marianne" w:hAnsi="Marianne"/>
                <w:sz w:val="20"/>
                <w:szCs w:val="20"/>
              </w:rPr>
            </w:pPr>
            <w:r w:rsidRPr="0028044A">
              <w:rPr>
                <w:rFonts w:ascii="Marianne" w:hAnsi="Marianne"/>
                <w:sz w:val="20"/>
                <w:szCs w:val="20"/>
              </w:rPr>
              <w:t>Empiècement au bas du dos permettant de couvrir le bas du dos lorsque l’agent se penche en avant (empiècement renforcé par une mousse absorbante de chocs)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05DB767A" w14:textId="77777777" w:rsidR="00A8590E" w:rsidRPr="0028044A" w:rsidRDefault="00A8590E" w:rsidP="00A8590E">
            <w:pPr>
              <w:pStyle w:val="TableContents"/>
              <w:rPr>
                <w:rFonts w:ascii="Marianne" w:hAnsi="Marianne"/>
                <w:i/>
                <w:iCs/>
                <w:sz w:val="20"/>
                <w:szCs w:val="20"/>
              </w:rPr>
            </w:pPr>
          </w:p>
        </w:tc>
      </w:tr>
      <w:tr w:rsidR="00A8590E" w:rsidRPr="0028044A" w14:paraId="3301FF71"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9278CC1" w14:textId="77777777" w:rsidR="00A8590E" w:rsidRPr="0028044A" w:rsidRDefault="00A8590E" w:rsidP="00A8590E">
            <w:pPr>
              <w:pStyle w:val="Textbody"/>
              <w:tabs>
                <w:tab w:val="left" w:pos="568"/>
                <w:tab w:val="left" w:pos="1418"/>
                <w:tab w:val="left" w:pos="2268"/>
              </w:tabs>
              <w:rPr>
                <w:rFonts w:ascii="Marianne" w:hAnsi="Marianne"/>
                <w:sz w:val="20"/>
                <w:szCs w:val="20"/>
              </w:rPr>
            </w:pPr>
            <w:r w:rsidRPr="0028044A">
              <w:rPr>
                <w:rFonts w:ascii="Marianne" w:hAnsi="Marianne"/>
                <w:sz w:val="20"/>
                <w:szCs w:val="20"/>
              </w:rPr>
              <w:lastRenderedPageBreak/>
              <w:t>Doublure facilitant la circulation de l’air</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D4FA1E1" w14:textId="77777777" w:rsidR="00A8590E" w:rsidRPr="0028044A" w:rsidRDefault="00A8590E" w:rsidP="00A8590E">
            <w:pPr>
              <w:pStyle w:val="TableContents"/>
              <w:rPr>
                <w:rFonts w:ascii="Marianne" w:hAnsi="Marianne"/>
                <w:i/>
                <w:iCs/>
                <w:sz w:val="20"/>
                <w:szCs w:val="20"/>
              </w:rPr>
            </w:pPr>
          </w:p>
        </w:tc>
      </w:tr>
      <w:tr w:rsidR="00A8590E" w:rsidRPr="0028044A" w14:paraId="4A5FDB9B"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6EB16F8F"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Système de fixation du gilet airbag dans la veste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811B52A" w14:textId="77777777" w:rsidR="00A8590E" w:rsidRPr="0028044A" w:rsidRDefault="00A8590E" w:rsidP="00A8590E">
            <w:pPr>
              <w:pStyle w:val="TableContents"/>
              <w:rPr>
                <w:rFonts w:ascii="Marianne" w:hAnsi="Marianne"/>
                <w:sz w:val="20"/>
                <w:szCs w:val="20"/>
              </w:rPr>
            </w:pPr>
          </w:p>
        </w:tc>
      </w:tr>
      <w:tr w:rsidR="00A8590E" w:rsidRPr="0028044A" w14:paraId="4B2FBF3F"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5A78B0DC"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Tailles :</w:t>
            </w:r>
          </w:p>
          <w:p w14:paraId="6325C2CF"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 xml:space="preserve">    • 2 longueurs</w:t>
            </w:r>
            <w:r w:rsidRPr="0028044A">
              <w:rPr>
                <w:rFonts w:ascii="Calibri" w:hAnsi="Calibri" w:cs="Calibri"/>
                <w:sz w:val="20"/>
                <w:szCs w:val="20"/>
              </w:rPr>
              <w:t> </w:t>
            </w:r>
            <w:r w:rsidRPr="0028044A">
              <w:rPr>
                <w:rFonts w:ascii="Marianne" w:hAnsi="Marianne"/>
                <w:sz w:val="20"/>
                <w:szCs w:val="20"/>
              </w:rPr>
              <w:t>: Courte et longue</w:t>
            </w:r>
          </w:p>
          <w:p w14:paraId="3AAF65B4"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 xml:space="preserve">    • du XS au 5XL</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5DD7072" w14:textId="77777777" w:rsidR="00A8590E" w:rsidRPr="0028044A" w:rsidRDefault="00A8590E" w:rsidP="00A8590E">
            <w:pPr>
              <w:pStyle w:val="TableContents"/>
              <w:rPr>
                <w:rFonts w:ascii="Marianne" w:hAnsi="Marianne"/>
                <w:sz w:val="20"/>
                <w:szCs w:val="20"/>
              </w:rPr>
            </w:pPr>
          </w:p>
        </w:tc>
      </w:tr>
      <w:tr w:rsidR="00A8590E" w:rsidRPr="0028044A" w14:paraId="0CC2F2F8" w14:textId="77777777" w:rsidTr="009771BF">
        <w:tc>
          <w:tcPr>
            <w:tcW w:w="9446"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01C8BB38"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Qualité des matières premières et de la réalisation</w:t>
            </w:r>
          </w:p>
        </w:tc>
      </w:tr>
      <w:tr w:rsidR="00A8590E" w:rsidRPr="0028044A" w14:paraId="03D9844C"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DEFBA3C"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Qualité des produits semi-finis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0C86BB9" w14:textId="77777777" w:rsidR="00A8590E" w:rsidRPr="0028044A" w:rsidRDefault="00A8590E" w:rsidP="00A8590E">
            <w:pPr>
              <w:pStyle w:val="TableContents"/>
              <w:rPr>
                <w:rFonts w:ascii="Marianne" w:hAnsi="Marianne"/>
                <w:sz w:val="20"/>
                <w:szCs w:val="20"/>
              </w:rPr>
            </w:pPr>
          </w:p>
        </w:tc>
      </w:tr>
      <w:tr w:rsidR="00A8590E" w:rsidRPr="0028044A" w14:paraId="74A35427"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B4F894"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Qualité des montages et des coutures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BB11C9C" w14:textId="77777777" w:rsidR="00A8590E" w:rsidRPr="0028044A" w:rsidRDefault="00A8590E" w:rsidP="00A8590E">
            <w:pPr>
              <w:pStyle w:val="TableContents"/>
              <w:rPr>
                <w:rFonts w:ascii="Marianne" w:hAnsi="Marianne"/>
                <w:sz w:val="20"/>
                <w:szCs w:val="20"/>
              </w:rPr>
            </w:pPr>
          </w:p>
        </w:tc>
      </w:tr>
      <w:tr w:rsidR="00A8590E" w:rsidRPr="0028044A" w14:paraId="3F67B25A"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E040F3"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Résistance de l’inscription DOUANE à l'usure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0E286998" w14:textId="77777777" w:rsidR="00A8590E" w:rsidRPr="0028044A" w:rsidRDefault="00A8590E" w:rsidP="00A8590E">
            <w:pPr>
              <w:pStyle w:val="TableContents"/>
              <w:rPr>
                <w:rFonts w:ascii="Marianne" w:hAnsi="Marianne"/>
                <w:sz w:val="20"/>
                <w:szCs w:val="20"/>
              </w:rPr>
            </w:pPr>
          </w:p>
        </w:tc>
      </w:tr>
      <w:tr w:rsidR="00A8590E" w:rsidRPr="0028044A" w14:paraId="34E66C91"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8320123" w14:textId="77777777" w:rsidR="00A8590E" w:rsidRPr="0028044A" w:rsidRDefault="00A8590E" w:rsidP="00A8590E">
            <w:pPr>
              <w:pStyle w:val="Standard"/>
              <w:tabs>
                <w:tab w:val="right" w:leader="dot" w:pos="9468"/>
              </w:tabs>
              <w:textAlignment w:val="center"/>
              <w:rPr>
                <w:rFonts w:ascii="Marianne" w:eastAsia="Calibri" w:hAnsi="Marianne"/>
                <w:color w:val="00000A"/>
                <w:sz w:val="20"/>
                <w:szCs w:val="20"/>
                <w:lang w:eastAsia="en-US"/>
              </w:rPr>
            </w:pPr>
            <w:r w:rsidRPr="0028044A">
              <w:rPr>
                <w:rFonts w:ascii="Marianne" w:eastAsia="Calibri" w:hAnsi="Marianne"/>
                <w:color w:val="00000A"/>
                <w:sz w:val="20"/>
                <w:szCs w:val="20"/>
                <w:lang w:eastAsia="en-US"/>
              </w:rPr>
              <w:t>Résistance du vêtement à l’usure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01625869" w14:textId="77777777" w:rsidR="00A8590E" w:rsidRPr="0028044A" w:rsidRDefault="00A8590E" w:rsidP="00A8590E">
            <w:pPr>
              <w:pStyle w:val="TableContents"/>
              <w:rPr>
                <w:rFonts w:ascii="Marianne" w:hAnsi="Marianne"/>
                <w:sz w:val="20"/>
                <w:szCs w:val="20"/>
              </w:rPr>
            </w:pPr>
          </w:p>
        </w:tc>
      </w:tr>
      <w:tr w:rsidR="00A8590E" w:rsidRPr="0028044A" w14:paraId="1714633D"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DFC7E7" w14:textId="77777777" w:rsidR="00A8590E" w:rsidRPr="0028044A" w:rsidRDefault="00A8590E" w:rsidP="00A8590E">
            <w:pPr>
              <w:pStyle w:val="Standard"/>
              <w:tabs>
                <w:tab w:val="right" w:leader="dot" w:pos="9468"/>
              </w:tabs>
              <w:textAlignment w:val="center"/>
              <w:rPr>
                <w:rFonts w:ascii="Marianne" w:eastAsia="Calibri" w:hAnsi="Marianne"/>
                <w:color w:val="00000A"/>
                <w:sz w:val="20"/>
                <w:szCs w:val="20"/>
                <w:lang w:eastAsia="en-US"/>
              </w:rPr>
            </w:pPr>
            <w:r w:rsidRPr="0028044A">
              <w:rPr>
                <w:rFonts w:ascii="Marianne" w:eastAsia="Calibri" w:hAnsi="Marianne"/>
                <w:color w:val="00000A"/>
                <w:sz w:val="20"/>
                <w:szCs w:val="20"/>
                <w:lang w:eastAsia="en-US"/>
              </w:rPr>
              <w:t>Résistance au lavage domestique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204A400" w14:textId="77777777" w:rsidR="00A8590E" w:rsidRPr="0028044A" w:rsidRDefault="00A8590E" w:rsidP="00A8590E">
            <w:pPr>
              <w:pStyle w:val="TableContents"/>
              <w:rPr>
                <w:rFonts w:ascii="Marianne" w:hAnsi="Marianne"/>
                <w:sz w:val="20"/>
                <w:szCs w:val="20"/>
              </w:rPr>
            </w:pPr>
          </w:p>
        </w:tc>
      </w:tr>
      <w:tr w:rsidR="00D82953" w:rsidRPr="0028044A" w14:paraId="4593CC91"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5D3F5E" w14:textId="3399AA9D" w:rsidR="00D82953" w:rsidRPr="0028044A" w:rsidRDefault="00D82953" w:rsidP="00D82953">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t>Présence ou non de matières recyclées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954CEF0" w14:textId="77777777" w:rsidR="00D82953" w:rsidRPr="0028044A" w:rsidRDefault="00D82953" w:rsidP="00D82953">
            <w:pPr>
              <w:pStyle w:val="TableContents"/>
              <w:rPr>
                <w:rFonts w:ascii="Marianne" w:hAnsi="Marianne"/>
                <w:sz w:val="20"/>
                <w:szCs w:val="20"/>
              </w:rPr>
            </w:pPr>
          </w:p>
        </w:tc>
      </w:tr>
      <w:tr w:rsidR="00D82953" w:rsidRPr="0028044A" w14:paraId="3C728E38" w14:textId="77777777" w:rsidTr="009771BF">
        <w:tc>
          <w:tcPr>
            <w:tcW w:w="9446"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042FE50B"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Confort et adaptation aux conditions d'utilisation</w:t>
            </w:r>
          </w:p>
        </w:tc>
      </w:tr>
      <w:tr w:rsidR="00D82953" w:rsidRPr="0028044A" w14:paraId="733B2219"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1C6CF2A" w14:textId="77777777" w:rsidR="00D82953" w:rsidRPr="0028044A" w:rsidRDefault="00D82953" w:rsidP="00D82953">
            <w:pPr>
              <w:pStyle w:val="Standard"/>
              <w:tabs>
                <w:tab w:val="right" w:leader="dot" w:pos="9468"/>
              </w:tabs>
              <w:rPr>
                <w:rFonts w:ascii="Marianne" w:hAnsi="Marianne"/>
                <w:color w:val="00000A"/>
                <w:sz w:val="20"/>
                <w:szCs w:val="20"/>
                <w:lang w:eastAsia="en-US"/>
              </w:rPr>
            </w:pPr>
            <w:r w:rsidRPr="0028044A">
              <w:rPr>
                <w:rFonts w:ascii="Marianne" w:hAnsi="Marianne"/>
                <w:color w:val="00000A"/>
                <w:sz w:val="20"/>
                <w:szCs w:val="20"/>
                <w:lang w:eastAsia="en-US"/>
              </w:rPr>
              <w:t>Adaptation de la coupe à la morphologie des agents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306496A" w14:textId="77777777" w:rsidR="00D82953" w:rsidRPr="0028044A" w:rsidRDefault="00D82953" w:rsidP="00D82953">
            <w:pPr>
              <w:pStyle w:val="TableContents"/>
              <w:rPr>
                <w:rFonts w:ascii="Marianne" w:hAnsi="Marianne"/>
                <w:sz w:val="20"/>
                <w:szCs w:val="20"/>
              </w:rPr>
            </w:pPr>
          </w:p>
        </w:tc>
      </w:tr>
      <w:tr w:rsidR="00D82953" w:rsidRPr="0028044A" w14:paraId="0A7245A9"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E981AEF" w14:textId="77777777" w:rsidR="00D82953" w:rsidRPr="0028044A" w:rsidRDefault="00D82953" w:rsidP="00D82953">
            <w:pPr>
              <w:pStyle w:val="TableContents"/>
              <w:tabs>
                <w:tab w:val="right" w:leader="dot" w:pos="9468"/>
              </w:tabs>
              <w:jc w:val="both"/>
              <w:rPr>
                <w:rFonts w:ascii="Marianne" w:eastAsia="Arial" w:hAnsi="Marianne"/>
                <w:color w:val="00000A"/>
                <w:sz w:val="20"/>
                <w:szCs w:val="20"/>
                <w:lang w:eastAsia="en-US"/>
              </w:rPr>
            </w:pPr>
            <w:r w:rsidRPr="0028044A">
              <w:rPr>
                <w:rFonts w:ascii="Marianne" w:eastAsia="Arial" w:hAnsi="Marianne"/>
                <w:color w:val="00000A"/>
                <w:sz w:val="20"/>
                <w:szCs w:val="20"/>
                <w:lang w:eastAsia="en-US"/>
              </w:rPr>
              <w:t>Aisance dans les mouvements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C4E146B" w14:textId="77777777" w:rsidR="00D82953" w:rsidRPr="0028044A" w:rsidRDefault="00D82953" w:rsidP="00D82953">
            <w:pPr>
              <w:pStyle w:val="TableContents"/>
              <w:rPr>
                <w:rFonts w:ascii="Marianne" w:hAnsi="Marianne"/>
                <w:sz w:val="20"/>
                <w:szCs w:val="20"/>
              </w:rPr>
            </w:pPr>
          </w:p>
        </w:tc>
      </w:tr>
      <w:tr w:rsidR="00D82953" w:rsidRPr="0028044A" w14:paraId="7AC590E5"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5CE71060"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Absence de gêne au porté</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76C249E" w14:textId="77777777" w:rsidR="00D82953" w:rsidRPr="0028044A" w:rsidRDefault="00D82953" w:rsidP="00D82953">
            <w:pPr>
              <w:pStyle w:val="TableContents"/>
              <w:rPr>
                <w:rFonts w:ascii="Marianne" w:hAnsi="Marianne"/>
                <w:sz w:val="20"/>
                <w:szCs w:val="20"/>
              </w:rPr>
            </w:pPr>
          </w:p>
        </w:tc>
      </w:tr>
      <w:tr w:rsidR="00D82953" w:rsidRPr="0028044A" w14:paraId="2574AFD0"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85496AF"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Confort thermique jusqu’à -15°Celcius avec la doublure thermique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02563DC" w14:textId="77777777" w:rsidR="00D82953" w:rsidRPr="0028044A" w:rsidRDefault="00D82953" w:rsidP="00D82953">
            <w:pPr>
              <w:pStyle w:val="TableContents"/>
              <w:rPr>
                <w:rFonts w:ascii="Marianne" w:hAnsi="Marianne"/>
                <w:sz w:val="20"/>
                <w:szCs w:val="20"/>
              </w:rPr>
            </w:pPr>
          </w:p>
        </w:tc>
      </w:tr>
      <w:tr w:rsidR="00D82953" w:rsidRPr="0028044A" w14:paraId="20C22BE4"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8897D95"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Imperméabilité</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DA36764" w14:textId="77777777" w:rsidR="00D82953" w:rsidRPr="0028044A" w:rsidRDefault="00D82953" w:rsidP="00D82953">
            <w:pPr>
              <w:pStyle w:val="TableContents"/>
              <w:rPr>
                <w:rFonts w:ascii="Marianne" w:hAnsi="Marianne"/>
                <w:sz w:val="20"/>
                <w:szCs w:val="20"/>
              </w:rPr>
            </w:pPr>
          </w:p>
        </w:tc>
      </w:tr>
      <w:tr w:rsidR="00D82953" w:rsidRPr="0028044A" w14:paraId="4EAA1FDB"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541A8505"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Compatibilité avec les accessoires de la tenue de service (ceinturon, gilet pare-balles, gants)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86DFDB1" w14:textId="77777777" w:rsidR="00D82953" w:rsidRPr="0028044A" w:rsidRDefault="00D82953" w:rsidP="00D82953">
            <w:pPr>
              <w:pStyle w:val="TableContents"/>
              <w:rPr>
                <w:rFonts w:ascii="Marianne" w:hAnsi="Marianne"/>
                <w:sz w:val="20"/>
                <w:szCs w:val="20"/>
              </w:rPr>
            </w:pPr>
          </w:p>
        </w:tc>
      </w:tr>
      <w:tr w:rsidR="00D82953" w:rsidRPr="0028044A" w14:paraId="481029BB"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6F94E302"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Absence de boulochage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DD5A462" w14:textId="77777777" w:rsidR="00D82953" w:rsidRPr="0028044A" w:rsidRDefault="00D82953" w:rsidP="00D82953">
            <w:pPr>
              <w:pStyle w:val="TableContents"/>
              <w:rPr>
                <w:rFonts w:ascii="Marianne" w:hAnsi="Marianne"/>
                <w:sz w:val="20"/>
                <w:szCs w:val="20"/>
              </w:rPr>
            </w:pPr>
          </w:p>
        </w:tc>
      </w:tr>
      <w:tr w:rsidR="00D82953" w:rsidRPr="0028044A" w14:paraId="02847811" w14:textId="77777777" w:rsidTr="009771BF">
        <w:trPr>
          <w:trHeight w:val="500"/>
        </w:trPr>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F1DB484" w14:textId="77777777" w:rsidR="00D82953" w:rsidRPr="0028044A" w:rsidRDefault="00D82953" w:rsidP="00D82953">
            <w:pPr>
              <w:pStyle w:val="Standard"/>
              <w:tabs>
                <w:tab w:val="right" w:leader="dot" w:pos="9468"/>
              </w:tabs>
              <w:textAlignment w:val="center"/>
              <w:rPr>
                <w:rFonts w:ascii="Marianne" w:eastAsia="Calibri" w:hAnsi="Marianne"/>
                <w:color w:val="00000A"/>
                <w:sz w:val="20"/>
                <w:szCs w:val="20"/>
                <w:lang w:eastAsia="en-US"/>
              </w:rPr>
            </w:pPr>
            <w:r w:rsidRPr="0028044A">
              <w:rPr>
                <w:rFonts w:ascii="Marianne" w:eastAsia="Calibri" w:hAnsi="Marianne"/>
                <w:color w:val="00000A"/>
                <w:sz w:val="20"/>
                <w:szCs w:val="20"/>
                <w:lang w:eastAsia="en-US"/>
              </w:rPr>
              <w:t>Coupe et style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1A2EDAB" w14:textId="77777777" w:rsidR="00D82953" w:rsidRPr="0028044A" w:rsidRDefault="00D82953" w:rsidP="00D82953">
            <w:pPr>
              <w:pStyle w:val="TableContents"/>
              <w:rPr>
                <w:rFonts w:ascii="Marianne" w:hAnsi="Marianne"/>
                <w:sz w:val="20"/>
                <w:szCs w:val="20"/>
              </w:rPr>
            </w:pPr>
          </w:p>
        </w:tc>
      </w:tr>
      <w:tr w:rsidR="00D82953" w:rsidRPr="0028044A" w14:paraId="7E51E89C" w14:textId="77777777" w:rsidTr="009771BF">
        <w:trPr>
          <w:trHeight w:val="500"/>
        </w:trPr>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EFEC778"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Légèreté</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F370F46"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 xml:space="preserve">Indiquer le poids de la veste en taille </w:t>
            </w:r>
            <w:proofErr w:type="spellStart"/>
            <w:r w:rsidRPr="0028044A">
              <w:rPr>
                <w:rFonts w:ascii="Marianne" w:hAnsi="Marianne"/>
                <w:i/>
                <w:iCs/>
                <w:sz w:val="20"/>
                <w:szCs w:val="20"/>
              </w:rPr>
              <w:t>L homme</w:t>
            </w:r>
            <w:proofErr w:type="spellEnd"/>
          </w:p>
        </w:tc>
      </w:tr>
      <w:tr w:rsidR="00D82953" w:rsidRPr="0028044A" w14:paraId="7757565C"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755B65D" w14:textId="77777777" w:rsidR="00D82953" w:rsidRPr="0028044A" w:rsidRDefault="00D82953" w:rsidP="00D82953">
            <w:pPr>
              <w:pStyle w:val="NormalWeb"/>
              <w:suppressAutoHyphens/>
              <w:spacing w:after="113"/>
              <w:rPr>
                <w:szCs w:val="20"/>
              </w:rPr>
            </w:pPr>
            <w:r w:rsidRPr="0028044A">
              <w:rPr>
                <w:szCs w:val="20"/>
              </w:rPr>
              <w:t>Ensemble des protecteurs non gonflables (norme NF EN1621 niveau 2)</w:t>
            </w:r>
          </w:p>
          <w:p w14:paraId="1E41D3D8" w14:textId="77777777" w:rsidR="00D82953" w:rsidRPr="0028044A" w:rsidRDefault="00D82953" w:rsidP="00D82953">
            <w:pPr>
              <w:pStyle w:val="NormalWeb"/>
              <w:suppressAutoHyphens/>
              <w:spacing w:after="113"/>
              <w:rPr>
                <w:szCs w:val="20"/>
              </w:rPr>
            </w:pPr>
            <w:r w:rsidRPr="0028044A">
              <w:rPr>
                <w:szCs w:val="20"/>
              </w:rPr>
              <w:t xml:space="preserve">Sauf dorsale si couvert par le gilet </w:t>
            </w:r>
            <w:proofErr w:type="spellStart"/>
            <w:r w:rsidRPr="0028044A">
              <w:rPr>
                <w:szCs w:val="20"/>
              </w:rPr>
              <w:t>air-bag</w:t>
            </w:r>
            <w:proofErr w:type="spellEnd"/>
            <w:r w:rsidRPr="0028044A">
              <w:rPr>
                <w:szCs w:val="20"/>
              </w:rPr>
              <w:t xml:space="preserve"> (à préciser)</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E68D8F0"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Certificat de conformité attendu du candidat</w:t>
            </w:r>
          </w:p>
        </w:tc>
      </w:tr>
      <w:tr w:rsidR="00D82953" w:rsidRPr="0028044A" w14:paraId="2BC3E4E8"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6C990C31"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 xml:space="preserve">En absence de protecteur dorsal non gonflable, le protecteur gonflable doit être conforme à la </w:t>
            </w:r>
            <w:proofErr w:type="gramStart"/>
            <w:r w:rsidRPr="0028044A">
              <w:rPr>
                <w:rFonts w:ascii="Marianne" w:hAnsi="Marianne"/>
                <w:sz w:val="20"/>
                <w:szCs w:val="20"/>
              </w:rPr>
              <w:t>norme  EN</w:t>
            </w:r>
            <w:proofErr w:type="gramEnd"/>
            <w:r w:rsidRPr="0028044A">
              <w:rPr>
                <w:rFonts w:ascii="Marianne" w:hAnsi="Marianne"/>
                <w:sz w:val="20"/>
                <w:szCs w:val="20"/>
              </w:rPr>
              <w:t xml:space="preserve"> NF EN1621 niveau 2</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675AEE8"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Certificat de conformité attendu du candidat le cas échéant</w:t>
            </w:r>
          </w:p>
        </w:tc>
      </w:tr>
      <w:tr w:rsidR="00D82953" w:rsidRPr="0028044A" w14:paraId="5B0BC5A0"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15315DF8"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Solidité des teintures</w:t>
            </w:r>
          </w:p>
        </w:tc>
        <w:tc>
          <w:tcPr>
            <w:tcW w:w="4962"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21EEA3B9"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288F1206"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6DA967A9"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Respirabilité</w:t>
            </w:r>
          </w:p>
        </w:tc>
        <w:tc>
          <w:tcPr>
            <w:tcW w:w="4962"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16FAA4C0"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552FDAB6"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13B33378"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Perméabilité à l’air (</w:t>
            </w:r>
            <w:proofErr w:type="spellStart"/>
            <w:r w:rsidRPr="0028044A">
              <w:rPr>
                <w:rFonts w:ascii="Marianne" w:hAnsi="Marianne"/>
                <w:sz w:val="20"/>
                <w:szCs w:val="20"/>
              </w:rPr>
              <w:t>coupe vent</w:t>
            </w:r>
            <w:proofErr w:type="spellEnd"/>
            <w:r w:rsidRPr="0028044A">
              <w:rPr>
                <w:rFonts w:ascii="Marianne" w:hAnsi="Marianne"/>
                <w:sz w:val="20"/>
                <w:szCs w:val="20"/>
              </w:rPr>
              <w:t>)</w:t>
            </w:r>
          </w:p>
        </w:tc>
        <w:tc>
          <w:tcPr>
            <w:tcW w:w="4962"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5CCA3A6A"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38DC7CCC"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27E648AB"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Résistance à la pénétration de l’eau</w:t>
            </w:r>
          </w:p>
        </w:tc>
        <w:tc>
          <w:tcPr>
            <w:tcW w:w="4962"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487E85B6"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49C3587F"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7DAC643D"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Résistance à l’abrasion</w:t>
            </w:r>
          </w:p>
        </w:tc>
        <w:tc>
          <w:tcPr>
            <w:tcW w:w="4962"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598E78F6"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bl>
    <w:p w14:paraId="6626E5E3" w14:textId="21C30991" w:rsidR="00474644" w:rsidRDefault="00474644" w:rsidP="00474644">
      <w:pPr>
        <w:pStyle w:val="Standard"/>
        <w:rPr>
          <w:rFonts w:ascii="Marianne" w:hAnsi="Marianne"/>
          <w:sz w:val="20"/>
          <w:szCs w:val="20"/>
        </w:rPr>
      </w:pPr>
    </w:p>
    <w:p w14:paraId="5252B1A7" w14:textId="77777777" w:rsidR="000A59BB" w:rsidRPr="0028044A" w:rsidRDefault="000A59BB" w:rsidP="00474644">
      <w:pPr>
        <w:pStyle w:val="Standard"/>
        <w:rPr>
          <w:rFonts w:ascii="Marianne" w:hAnsi="Marianne"/>
          <w:sz w:val="20"/>
          <w:szCs w:val="20"/>
        </w:rPr>
      </w:pPr>
    </w:p>
    <w:tbl>
      <w:tblPr>
        <w:tblStyle w:val="Grilledutableau"/>
        <w:tblW w:w="9638" w:type="dxa"/>
        <w:tblLayout w:type="fixed"/>
        <w:tblLook w:val="04A0" w:firstRow="1" w:lastRow="0" w:firstColumn="1" w:lastColumn="0" w:noHBand="0" w:noVBand="1"/>
      </w:tblPr>
      <w:tblGrid>
        <w:gridCol w:w="3256"/>
        <w:gridCol w:w="3118"/>
        <w:gridCol w:w="3264"/>
      </w:tblGrid>
      <w:tr w:rsidR="00474644" w:rsidRPr="0028044A" w14:paraId="3A8508C7" w14:textId="77777777" w:rsidTr="009771BF">
        <w:tc>
          <w:tcPr>
            <w:tcW w:w="9638" w:type="dxa"/>
            <w:gridSpan w:val="3"/>
            <w:shd w:val="clear" w:color="auto" w:fill="767171" w:themeFill="background2" w:themeFillShade="80"/>
          </w:tcPr>
          <w:p w14:paraId="7D4E28ED" w14:textId="77777777" w:rsidR="00474644" w:rsidRPr="0028044A" w:rsidRDefault="00474644" w:rsidP="009771BF">
            <w:pPr>
              <w:pStyle w:val="TableContents"/>
              <w:jc w:val="center"/>
              <w:rPr>
                <w:rFonts w:ascii="Marianne" w:hAnsi="Marianne"/>
                <w:sz w:val="20"/>
                <w:szCs w:val="20"/>
              </w:rPr>
            </w:pPr>
            <w:r w:rsidRPr="0028044A">
              <w:rPr>
                <w:rFonts w:ascii="Marianne" w:hAnsi="Marianne"/>
                <w:sz w:val="20"/>
                <w:szCs w:val="20"/>
              </w:rPr>
              <w:lastRenderedPageBreak/>
              <w:t>Quantité et qualité des échantillons demandés</w:t>
            </w:r>
          </w:p>
        </w:tc>
      </w:tr>
      <w:tr w:rsidR="00474644" w:rsidRPr="0028044A" w14:paraId="1F7ECA4C" w14:textId="77777777" w:rsidTr="009771BF">
        <w:tc>
          <w:tcPr>
            <w:tcW w:w="3256" w:type="dxa"/>
            <w:shd w:val="clear" w:color="auto" w:fill="AEAAAA" w:themeFill="background2" w:themeFillShade="BF"/>
          </w:tcPr>
          <w:p w14:paraId="1CAE9DBA" w14:textId="77777777" w:rsidR="00474644" w:rsidRPr="0028044A" w:rsidRDefault="00474644" w:rsidP="009771BF">
            <w:pPr>
              <w:pStyle w:val="TableContents"/>
              <w:jc w:val="center"/>
              <w:rPr>
                <w:rFonts w:ascii="Marianne" w:hAnsi="Marianne"/>
                <w:sz w:val="20"/>
                <w:szCs w:val="20"/>
              </w:rPr>
            </w:pPr>
            <w:r w:rsidRPr="0028044A">
              <w:rPr>
                <w:rFonts w:ascii="Marianne" w:hAnsi="Marianne"/>
                <w:sz w:val="20"/>
                <w:szCs w:val="20"/>
              </w:rPr>
              <w:t>Modèle</w:t>
            </w:r>
          </w:p>
        </w:tc>
        <w:tc>
          <w:tcPr>
            <w:tcW w:w="3118" w:type="dxa"/>
            <w:shd w:val="clear" w:color="auto" w:fill="AEAAAA" w:themeFill="background2" w:themeFillShade="BF"/>
          </w:tcPr>
          <w:p w14:paraId="71E59D78" w14:textId="77777777" w:rsidR="00474644" w:rsidRPr="0028044A" w:rsidRDefault="00474644" w:rsidP="009771BF">
            <w:pPr>
              <w:pStyle w:val="TableContents"/>
              <w:jc w:val="center"/>
              <w:rPr>
                <w:rFonts w:ascii="Marianne" w:hAnsi="Marianne"/>
                <w:sz w:val="20"/>
                <w:szCs w:val="20"/>
              </w:rPr>
            </w:pPr>
            <w:r w:rsidRPr="0028044A">
              <w:rPr>
                <w:rFonts w:ascii="Marianne" w:hAnsi="Marianne"/>
                <w:sz w:val="20"/>
                <w:szCs w:val="20"/>
              </w:rPr>
              <w:t>Tailles</w:t>
            </w:r>
          </w:p>
        </w:tc>
        <w:tc>
          <w:tcPr>
            <w:tcW w:w="3264" w:type="dxa"/>
            <w:shd w:val="clear" w:color="auto" w:fill="AEAAAA" w:themeFill="background2" w:themeFillShade="BF"/>
          </w:tcPr>
          <w:p w14:paraId="10D6E794" w14:textId="77777777" w:rsidR="00474644" w:rsidRPr="0028044A" w:rsidRDefault="00474644" w:rsidP="009771BF">
            <w:pPr>
              <w:pStyle w:val="TableContents"/>
              <w:jc w:val="center"/>
              <w:rPr>
                <w:rFonts w:ascii="Marianne" w:hAnsi="Marianne"/>
                <w:sz w:val="20"/>
                <w:szCs w:val="20"/>
              </w:rPr>
            </w:pPr>
            <w:proofErr w:type="gramStart"/>
            <w:r w:rsidRPr="0028044A">
              <w:rPr>
                <w:rFonts w:ascii="Marianne" w:hAnsi="Marianne"/>
                <w:sz w:val="20"/>
                <w:szCs w:val="20"/>
              </w:rPr>
              <w:t>Nombres  d’échantillons</w:t>
            </w:r>
            <w:proofErr w:type="gramEnd"/>
          </w:p>
        </w:tc>
      </w:tr>
      <w:tr w:rsidR="00474644" w:rsidRPr="0028044A" w14:paraId="25701FB9" w14:textId="77777777" w:rsidTr="009771BF">
        <w:tc>
          <w:tcPr>
            <w:tcW w:w="3256" w:type="dxa"/>
          </w:tcPr>
          <w:p w14:paraId="5E237B8E"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Femme</w:t>
            </w:r>
          </w:p>
        </w:tc>
        <w:tc>
          <w:tcPr>
            <w:tcW w:w="3118" w:type="dxa"/>
          </w:tcPr>
          <w:p w14:paraId="1247EE66" w14:textId="77777777" w:rsidR="00474644" w:rsidRPr="0028044A" w:rsidRDefault="00474644" w:rsidP="009771BF">
            <w:pPr>
              <w:pStyle w:val="TableContents"/>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court</w:t>
            </w:r>
          </w:p>
        </w:tc>
        <w:tc>
          <w:tcPr>
            <w:tcW w:w="3264" w:type="dxa"/>
          </w:tcPr>
          <w:p w14:paraId="6C918389"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1</w:t>
            </w:r>
          </w:p>
        </w:tc>
      </w:tr>
      <w:tr w:rsidR="00474644" w:rsidRPr="0028044A" w14:paraId="468880E0" w14:textId="77777777" w:rsidTr="009771BF">
        <w:tc>
          <w:tcPr>
            <w:tcW w:w="3256" w:type="dxa"/>
          </w:tcPr>
          <w:p w14:paraId="597DC6E9"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Femme</w:t>
            </w:r>
          </w:p>
        </w:tc>
        <w:tc>
          <w:tcPr>
            <w:tcW w:w="3118" w:type="dxa"/>
          </w:tcPr>
          <w:p w14:paraId="4944B628" w14:textId="77777777" w:rsidR="00474644" w:rsidRPr="0028044A" w:rsidRDefault="00474644" w:rsidP="009771BF">
            <w:pPr>
              <w:pStyle w:val="TableContents"/>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long</w:t>
            </w:r>
          </w:p>
        </w:tc>
        <w:tc>
          <w:tcPr>
            <w:tcW w:w="3264" w:type="dxa"/>
          </w:tcPr>
          <w:p w14:paraId="6C0CEA61"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1</w:t>
            </w:r>
          </w:p>
        </w:tc>
      </w:tr>
      <w:tr w:rsidR="00474644" w:rsidRPr="0028044A" w14:paraId="44905E12" w14:textId="77777777" w:rsidTr="009771BF">
        <w:tc>
          <w:tcPr>
            <w:tcW w:w="3256" w:type="dxa"/>
          </w:tcPr>
          <w:p w14:paraId="7DC4F21B"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Homme</w:t>
            </w:r>
          </w:p>
        </w:tc>
        <w:tc>
          <w:tcPr>
            <w:tcW w:w="3118" w:type="dxa"/>
          </w:tcPr>
          <w:p w14:paraId="0788E2C2" w14:textId="77777777" w:rsidR="00474644" w:rsidRPr="0028044A" w:rsidRDefault="00474644" w:rsidP="009771BF">
            <w:pPr>
              <w:pStyle w:val="Standard"/>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court</w:t>
            </w:r>
          </w:p>
        </w:tc>
        <w:tc>
          <w:tcPr>
            <w:tcW w:w="3264" w:type="dxa"/>
          </w:tcPr>
          <w:p w14:paraId="296FE426"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3</w:t>
            </w:r>
          </w:p>
        </w:tc>
      </w:tr>
      <w:tr w:rsidR="00474644" w:rsidRPr="0028044A" w14:paraId="649C1CA7" w14:textId="77777777" w:rsidTr="009771BF">
        <w:tc>
          <w:tcPr>
            <w:tcW w:w="3256" w:type="dxa"/>
          </w:tcPr>
          <w:p w14:paraId="7175B154"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Homme</w:t>
            </w:r>
          </w:p>
        </w:tc>
        <w:tc>
          <w:tcPr>
            <w:tcW w:w="3118" w:type="dxa"/>
          </w:tcPr>
          <w:p w14:paraId="4B20C6B8" w14:textId="77777777" w:rsidR="00474644" w:rsidRPr="0028044A" w:rsidRDefault="00474644" w:rsidP="009771BF">
            <w:pPr>
              <w:pStyle w:val="Standard"/>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long</w:t>
            </w:r>
          </w:p>
        </w:tc>
        <w:tc>
          <w:tcPr>
            <w:tcW w:w="3264" w:type="dxa"/>
          </w:tcPr>
          <w:p w14:paraId="43746D91"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3</w:t>
            </w:r>
          </w:p>
        </w:tc>
      </w:tr>
    </w:tbl>
    <w:p w14:paraId="54042FB9" w14:textId="77777777" w:rsidR="00474644" w:rsidRPr="0028044A" w:rsidRDefault="00474644" w:rsidP="00474644">
      <w:pPr>
        <w:pStyle w:val="Standard"/>
        <w:rPr>
          <w:rFonts w:ascii="Marianne" w:hAnsi="Marianne"/>
          <w:sz w:val="20"/>
          <w:szCs w:val="20"/>
        </w:rPr>
      </w:pPr>
    </w:p>
    <w:p w14:paraId="3FA7AC1E" w14:textId="2AC5574F" w:rsidR="00474644" w:rsidRPr="0028044A" w:rsidRDefault="00474644" w:rsidP="00474644">
      <w:pPr>
        <w:pStyle w:val="Titre1"/>
        <w:numPr>
          <w:ilvl w:val="0"/>
          <w:numId w:val="0"/>
        </w:numPr>
        <w:rPr>
          <w:sz w:val="20"/>
          <w:szCs w:val="20"/>
          <w:u w:val="single" w:color="FF0000"/>
        </w:rPr>
      </w:pPr>
      <w:bookmarkStart w:id="136" w:name="_Toc216859063"/>
      <w:bookmarkStart w:id="137" w:name="_Toc216883848"/>
      <w:r w:rsidRPr="0028044A">
        <w:rPr>
          <w:bCs/>
          <w:sz w:val="20"/>
          <w:szCs w:val="20"/>
          <w:u w:val="single" w:color="FF0000"/>
        </w:rPr>
        <w:t>4- Pantalon hiver motocycliste</w:t>
      </w:r>
      <w:r w:rsidR="00D30E8C">
        <w:rPr>
          <w:bCs/>
          <w:sz w:val="20"/>
          <w:szCs w:val="20"/>
          <w:u w:val="single" w:color="FF0000"/>
        </w:rPr>
        <w:t xml:space="preserve"> – homme et femme</w:t>
      </w:r>
      <w:bookmarkEnd w:id="136"/>
      <w:bookmarkEnd w:id="137"/>
    </w:p>
    <w:p w14:paraId="1E82C18F" w14:textId="77777777" w:rsidR="00474644" w:rsidRPr="0028044A" w:rsidRDefault="00474644" w:rsidP="00474644">
      <w:pPr>
        <w:pStyle w:val="Standard"/>
        <w:rPr>
          <w:rFonts w:ascii="Marianne" w:hAnsi="Marianne"/>
          <w:sz w:val="20"/>
          <w:szCs w:val="20"/>
        </w:rPr>
      </w:pPr>
    </w:p>
    <w:tbl>
      <w:tblPr>
        <w:tblW w:w="9446" w:type="dxa"/>
        <w:tblInd w:w="49" w:type="dxa"/>
        <w:tblLayout w:type="fixed"/>
        <w:tblCellMar>
          <w:left w:w="10" w:type="dxa"/>
          <w:right w:w="10" w:type="dxa"/>
        </w:tblCellMar>
        <w:tblLook w:val="04A0" w:firstRow="1" w:lastRow="0" w:firstColumn="1" w:lastColumn="0" w:noHBand="0" w:noVBand="1"/>
      </w:tblPr>
      <w:tblGrid>
        <w:gridCol w:w="4484"/>
        <w:gridCol w:w="4962"/>
      </w:tblGrid>
      <w:tr w:rsidR="00474644" w:rsidRPr="0028044A" w14:paraId="05363A43" w14:textId="77777777" w:rsidTr="009771BF">
        <w:tc>
          <w:tcPr>
            <w:tcW w:w="9446" w:type="dxa"/>
            <w:gridSpan w:val="2"/>
            <w:tcBorders>
              <w:top w:val="single" w:sz="2" w:space="0" w:color="000000"/>
              <w:left w:val="single" w:sz="2" w:space="0" w:color="000000"/>
              <w:bottom w:val="single" w:sz="2" w:space="0" w:color="000000"/>
              <w:right w:val="single" w:sz="4" w:space="0" w:color="auto"/>
            </w:tcBorders>
            <w:shd w:val="clear" w:color="auto" w:fill="B2B2B2"/>
            <w:tcMar>
              <w:top w:w="55" w:type="dxa"/>
              <w:left w:w="55" w:type="dxa"/>
              <w:bottom w:w="55" w:type="dxa"/>
              <w:right w:w="55" w:type="dxa"/>
            </w:tcMar>
          </w:tcPr>
          <w:p w14:paraId="19484971"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Fiche technique – Pantalon hiver – Echantillon demandé</w:t>
            </w:r>
          </w:p>
        </w:tc>
      </w:tr>
      <w:tr w:rsidR="00474644" w:rsidRPr="0028044A" w14:paraId="5FE8CBED"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C65D763"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Exigences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A04A989"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Réponse du candidat</w:t>
            </w:r>
          </w:p>
        </w:tc>
      </w:tr>
      <w:tr w:rsidR="00474644" w:rsidRPr="0028044A" w14:paraId="7DA13B0B"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0E4372A" w14:textId="77777777" w:rsidR="00474644" w:rsidRPr="0028044A" w:rsidRDefault="00474644" w:rsidP="009771BF">
            <w:pPr>
              <w:pStyle w:val="Sansinterligne"/>
              <w:tabs>
                <w:tab w:val="right" w:leader="dot" w:pos="9411"/>
              </w:tabs>
              <w:ind w:left="-57"/>
              <w:jc w:val="both"/>
              <w:rPr>
                <w:rFonts w:ascii="Marianne" w:hAnsi="Marianne"/>
                <w:sz w:val="20"/>
                <w:szCs w:val="20"/>
              </w:rPr>
            </w:pPr>
            <w:r w:rsidRPr="0028044A">
              <w:rPr>
                <w:rFonts w:ascii="Marianne" w:hAnsi="Marianne" w:cs="Arial"/>
                <w:sz w:val="20"/>
                <w:szCs w:val="20"/>
              </w:rPr>
              <w:t xml:space="preserve">Photographie(s) (joindre les photos au format .jpeg </w:t>
            </w:r>
            <w:proofErr w:type="gramStart"/>
            <w:r w:rsidRPr="0028044A">
              <w:rPr>
                <w:rFonts w:ascii="Marianne" w:hAnsi="Marianne" w:cs="Arial"/>
                <w:sz w:val="20"/>
                <w:szCs w:val="20"/>
              </w:rPr>
              <w:t>ou</w:t>
            </w:r>
            <w:proofErr w:type="gramEnd"/>
            <w:r w:rsidRPr="0028044A">
              <w:rPr>
                <w:rFonts w:ascii="Marianne" w:hAnsi="Marianne" w:cs="Arial"/>
                <w:sz w:val="20"/>
                <w:szCs w:val="20"/>
              </w:rPr>
              <w:t xml:space="preserve"> .</w:t>
            </w:r>
            <w:proofErr w:type="spellStart"/>
            <w:r w:rsidRPr="0028044A">
              <w:rPr>
                <w:rFonts w:ascii="Marianne" w:hAnsi="Marianne" w:cs="Arial"/>
                <w:sz w:val="20"/>
                <w:szCs w:val="20"/>
              </w:rPr>
              <w:t>pdf</w:t>
            </w:r>
            <w:proofErr w:type="spellEnd"/>
            <w:r w:rsidRPr="0028044A">
              <w:rPr>
                <w:rFonts w:ascii="Marianne" w:hAnsi="Marianne" w:cs="Arial"/>
                <w:sz w:val="20"/>
                <w:szCs w:val="20"/>
              </w:rPr>
              <w:t>)</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E250798" w14:textId="77777777" w:rsidR="00474644" w:rsidRPr="0028044A" w:rsidRDefault="00474644" w:rsidP="009771BF">
            <w:pPr>
              <w:pStyle w:val="TableContents"/>
              <w:rPr>
                <w:rFonts w:ascii="Marianne" w:hAnsi="Marianne"/>
                <w:sz w:val="20"/>
                <w:szCs w:val="20"/>
              </w:rPr>
            </w:pPr>
          </w:p>
        </w:tc>
      </w:tr>
      <w:tr w:rsidR="00474644" w:rsidRPr="0028044A" w14:paraId="34D2A197"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D62FEB9" w14:textId="77777777" w:rsidR="00474644" w:rsidRPr="0028044A" w:rsidRDefault="00474644" w:rsidP="009771BF">
            <w:pPr>
              <w:pStyle w:val="Sansinterligne"/>
              <w:tabs>
                <w:tab w:val="right" w:leader="dot" w:pos="9468"/>
              </w:tabs>
              <w:jc w:val="both"/>
              <w:rPr>
                <w:rFonts w:ascii="Marianne" w:hAnsi="Marianne"/>
                <w:sz w:val="20"/>
                <w:szCs w:val="20"/>
              </w:rPr>
            </w:pPr>
            <w:r w:rsidRPr="0028044A">
              <w:rPr>
                <w:rFonts w:ascii="Marianne" w:hAnsi="Marianne" w:cs="Arial"/>
                <w:sz w:val="20"/>
                <w:szCs w:val="20"/>
              </w:rPr>
              <w:t>Une grille de taille comprenant un schéma indiquant le positionnement des mesures est joint au présent mémoire.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9D2BE12" w14:textId="77777777" w:rsidR="00474644" w:rsidRPr="0028044A" w:rsidRDefault="00474644" w:rsidP="009771BF">
            <w:pPr>
              <w:pStyle w:val="TableContents"/>
              <w:rPr>
                <w:rFonts w:ascii="Marianne" w:hAnsi="Marianne"/>
                <w:sz w:val="20"/>
                <w:szCs w:val="20"/>
              </w:rPr>
            </w:pPr>
          </w:p>
        </w:tc>
      </w:tr>
      <w:tr w:rsidR="00A8590E" w:rsidRPr="0028044A" w14:paraId="081D916E"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95C139C" w14:textId="44EC668A" w:rsidR="00A8590E" w:rsidRPr="0028044A" w:rsidRDefault="00A8590E" w:rsidP="00A8590E">
            <w:pPr>
              <w:pStyle w:val="Sansinterligne"/>
              <w:tabs>
                <w:tab w:val="right" w:leader="dot" w:pos="9468"/>
              </w:tabs>
              <w:jc w:val="both"/>
              <w:rPr>
                <w:rFonts w:ascii="Marianne" w:hAnsi="Marianne" w:cs="Arial"/>
                <w:sz w:val="20"/>
                <w:szCs w:val="20"/>
              </w:rPr>
            </w:pPr>
            <w:r w:rsidRPr="00A021DD">
              <w:rPr>
                <w:rFonts w:ascii="Marianne" w:hAnsi="Marianne"/>
                <w:sz w:val="20"/>
                <w:szCs w:val="20"/>
              </w:rPr>
              <w:t>Normes/exigences mises en œuvre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C6920D7" w14:textId="77777777" w:rsidR="00A8590E" w:rsidRPr="0028044A" w:rsidRDefault="00A8590E" w:rsidP="00A8590E">
            <w:pPr>
              <w:pStyle w:val="TableContents"/>
              <w:rPr>
                <w:rFonts w:ascii="Marianne" w:hAnsi="Marianne"/>
                <w:sz w:val="20"/>
                <w:szCs w:val="20"/>
              </w:rPr>
            </w:pPr>
          </w:p>
        </w:tc>
      </w:tr>
      <w:tr w:rsidR="00A8590E" w:rsidRPr="0028044A" w14:paraId="52700FD6" w14:textId="77777777" w:rsidTr="009771BF">
        <w:tc>
          <w:tcPr>
            <w:tcW w:w="9446"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0F8DEAA9"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Exigences minimales requises</w:t>
            </w:r>
          </w:p>
        </w:tc>
      </w:tr>
      <w:tr w:rsidR="00A8590E" w:rsidRPr="0028044A" w14:paraId="6FD1C2CF"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01C78A8" w14:textId="77777777" w:rsidR="00A8590E" w:rsidRPr="0028044A" w:rsidRDefault="00A8590E" w:rsidP="00A8590E">
            <w:pPr>
              <w:pStyle w:val="Paragraphedeliste"/>
              <w:ind w:left="0"/>
              <w:rPr>
                <w:rFonts w:ascii="Marianne" w:hAnsi="Marianne"/>
                <w:sz w:val="20"/>
                <w:szCs w:val="20"/>
              </w:rPr>
            </w:pPr>
            <w:proofErr w:type="gramStart"/>
            <w:r w:rsidRPr="0028044A">
              <w:rPr>
                <w:rFonts w:ascii="Marianne" w:hAnsi="Marianne"/>
                <w:sz w:val="20"/>
                <w:szCs w:val="20"/>
              </w:rPr>
              <w:t>versions</w:t>
            </w:r>
            <w:proofErr w:type="gramEnd"/>
            <w:r w:rsidRPr="0028044A">
              <w:rPr>
                <w:rFonts w:ascii="Marianne" w:hAnsi="Marianne"/>
                <w:sz w:val="20"/>
                <w:szCs w:val="20"/>
              </w:rPr>
              <w:t xml:space="preserve"> femme et homme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F4D9ECB" w14:textId="77777777" w:rsidR="00A8590E" w:rsidRPr="0028044A" w:rsidRDefault="00A8590E" w:rsidP="00A8590E">
            <w:pPr>
              <w:pStyle w:val="TableContents"/>
              <w:rPr>
                <w:rFonts w:ascii="Marianne" w:hAnsi="Marianne"/>
                <w:i/>
                <w:iCs/>
                <w:sz w:val="20"/>
                <w:szCs w:val="20"/>
              </w:rPr>
            </w:pPr>
          </w:p>
        </w:tc>
      </w:tr>
      <w:tr w:rsidR="00A8590E" w:rsidRPr="0028044A" w14:paraId="465DE463"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5D2B8312" w14:textId="77777777" w:rsidR="00A8590E" w:rsidRPr="0028044A" w:rsidRDefault="00A8590E" w:rsidP="00A8590E">
            <w:pPr>
              <w:pStyle w:val="Standard"/>
              <w:rPr>
                <w:rFonts w:ascii="Marianne" w:hAnsi="Marianne"/>
                <w:sz w:val="20"/>
                <w:szCs w:val="20"/>
              </w:rPr>
            </w:pPr>
            <w:proofErr w:type="gramStart"/>
            <w:r w:rsidRPr="0028044A">
              <w:rPr>
                <w:rFonts w:ascii="Marianne" w:hAnsi="Marianne"/>
                <w:sz w:val="20"/>
                <w:szCs w:val="20"/>
              </w:rPr>
              <w:t>couleur</w:t>
            </w:r>
            <w:proofErr w:type="gramEnd"/>
            <w:r w:rsidRPr="0028044A">
              <w:rPr>
                <w:rFonts w:ascii="Marianne" w:hAnsi="Marianne"/>
                <w:sz w:val="20"/>
                <w:szCs w:val="20"/>
              </w:rPr>
              <w:t xml:space="preserve"> bleu douane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9503DC0" w14:textId="77777777" w:rsidR="00A8590E" w:rsidRPr="0028044A" w:rsidRDefault="00A8590E" w:rsidP="00A8590E">
            <w:pPr>
              <w:pStyle w:val="TableContents"/>
              <w:rPr>
                <w:rFonts w:ascii="Marianne" w:hAnsi="Marianne"/>
                <w:i/>
                <w:iCs/>
                <w:sz w:val="20"/>
                <w:szCs w:val="20"/>
              </w:rPr>
            </w:pPr>
            <w:r w:rsidRPr="0028044A">
              <w:rPr>
                <w:rFonts w:ascii="Marianne" w:hAnsi="Marianne"/>
                <w:i/>
                <w:iCs/>
                <w:sz w:val="20"/>
                <w:szCs w:val="20"/>
              </w:rPr>
              <w:t>L’échantillon peut être fourni par le candidat dans un coloris bleu foncé approchant le bleu douane</w:t>
            </w:r>
          </w:p>
        </w:tc>
      </w:tr>
      <w:tr w:rsidR="00A8590E" w:rsidRPr="0028044A" w14:paraId="2AC559C7"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B0F8A8D" w14:textId="77777777" w:rsidR="00A8590E" w:rsidRPr="0028044A" w:rsidRDefault="00A8590E" w:rsidP="00A8590E">
            <w:pPr>
              <w:pStyle w:val="Paragraphedeliste"/>
              <w:widowControl w:val="0"/>
              <w:spacing w:before="57"/>
              <w:ind w:left="0"/>
              <w:textAlignment w:val="center"/>
              <w:rPr>
                <w:rFonts w:ascii="Marianne" w:hAnsi="Marianne"/>
                <w:sz w:val="20"/>
                <w:szCs w:val="20"/>
              </w:rPr>
            </w:pPr>
            <w:r w:rsidRPr="0028044A">
              <w:rPr>
                <w:rFonts w:ascii="Marianne" w:hAnsi="Marianne"/>
                <w:sz w:val="20"/>
                <w:szCs w:val="20"/>
              </w:rPr>
              <w:t>Qualité du système élastique de la ceinture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E42FBDE" w14:textId="77777777" w:rsidR="00A8590E" w:rsidRPr="0028044A" w:rsidRDefault="00A8590E" w:rsidP="00A8590E">
            <w:pPr>
              <w:pStyle w:val="TableContents"/>
              <w:rPr>
                <w:rFonts w:ascii="Marianne" w:hAnsi="Marianne"/>
                <w:i/>
                <w:iCs/>
                <w:sz w:val="20"/>
                <w:szCs w:val="20"/>
              </w:rPr>
            </w:pPr>
          </w:p>
        </w:tc>
      </w:tr>
      <w:tr w:rsidR="00A8590E" w:rsidRPr="0028044A" w14:paraId="277BC85F"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7011F0DF" w14:textId="77777777" w:rsidR="00A8590E" w:rsidRPr="0028044A" w:rsidRDefault="00A8590E" w:rsidP="00A8590E">
            <w:pPr>
              <w:pStyle w:val="Paragraphedeliste"/>
              <w:widowControl w:val="0"/>
              <w:spacing w:before="57"/>
              <w:ind w:left="0"/>
              <w:textAlignment w:val="center"/>
              <w:rPr>
                <w:rFonts w:ascii="Marianne" w:hAnsi="Marianne"/>
                <w:sz w:val="20"/>
                <w:szCs w:val="20"/>
              </w:rPr>
            </w:pPr>
            <w:r w:rsidRPr="0028044A">
              <w:rPr>
                <w:rFonts w:ascii="Marianne" w:hAnsi="Marianne"/>
                <w:sz w:val="20"/>
                <w:szCs w:val="20"/>
              </w:rPr>
              <w:t>2 poches de cuisse à soufflet (praticité, faciliter d’accès, système de fermeture)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B528315" w14:textId="77777777" w:rsidR="00A8590E" w:rsidRPr="0028044A" w:rsidRDefault="00A8590E" w:rsidP="00A8590E">
            <w:pPr>
              <w:pStyle w:val="TableContents"/>
              <w:rPr>
                <w:rFonts w:ascii="Marianne" w:hAnsi="Marianne"/>
                <w:sz w:val="20"/>
                <w:szCs w:val="20"/>
              </w:rPr>
            </w:pPr>
          </w:p>
        </w:tc>
      </w:tr>
      <w:tr w:rsidR="00A8590E" w:rsidRPr="0028044A" w14:paraId="50DBFCE0"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52C2B535" w14:textId="77777777" w:rsidR="00A8590E" w:rsidRPr="0028044A" w:rsidRDefault="00A8590E" w:rsidP="00A8590E">
            <w:pPr>
              <w:pStyle w:val="Paragraphedeliste"/>
              <w:widowControl w:val="0"/>
              <w:spacing w:before="57"/>
              <w:ind w:left="0"/>
              <w:textAlignment w:val="center"/>
              <w:rPr>
                <w:rFonts w:ascii="Marianne" w:hAnsi="Marianne"/>
                <w:sz w:val="20"/>
                <w:szCs w:val="20"/>
              </w:rPr>
            </w:pPr>
            <w:r w:rsidRPr="0028044A">
              <w:rPr>
                <w:rFonts w:ascii="Marianne" w:hAnsi="Marianne"/>
                <w:sz w:val="20"/>
                <w:szCs w:val="20"/>
              </w:rPr>
              <w:t>Fermeture à glissière avec rabat au bas de chaque jambe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2AEA426" w14:textId="77777777" w:rsidR="00A8590E" w:rsidRPr="0028044A" w:rsidRDefault="00A8590E" w:rsidP="00A8590E">
            <w:pPr>
              <w:pStyle w:val="TableContents"/>
              <w:rPr>
                <w:rFonts w:ascii="Marianne" w:hAnsi="Marianne"/>
                <w:sz w:val="20"/>
                <w:szCs w:val="20"/>
              </w:rPr>
            </w:pPr>
          </w:p>
        </w:tc>
      </w:tr>
      <w:tr w:rsidR="00A8590E" w:rsidRPr="0028044A" w14:paraId="39E063BD"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2810A9F" w14:textId="77777777" w:rsidR="00A8590E" w:rsidRPr="0028044A" w:rsidRDefault="00A8590E" w:rsidP="00A8590E">
            <w:pPr>
              <w:pStyle w:val="Paragraphedeliste"/>
              <w:widowControl w:val="0"/>
              <w:spacing w:before="57"/>
              <w:ind w:left="0"/>
              <w:textAlignment w:val="center"/>
              <w:rPr>
                <w:rFonts w:ascii="Marianne" w:hAnsi="Marianne"/>
                <w:sz w:val="20"/>
                <w:szCs w:val="20"/>
              </w:rPr>
            </w:pPr>
            <w:r w:rsidRPr="0028044A">
              <w:rPr>
                <w:rFonts w:ascii="Marianne" w:hAnsi="Marianne"/>
                <w:sz w:val="20"/>
                <w:szCs w:val="20"/>
              </w:rPr>
              <w:t>Tissu renforcé sur l’intérieur du bas des jambes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B814928" w14:textId="77777777" w:rsidR="00A8590E" w:rsidRPr="0028044A" w:rsidRDefault="00A8590E" w:rsidP="00A8590E">
            <w:pPr>
              <w:pStyle w:val="TableContents"/>
              <w:rPr>
                <w:rFonts w:ascii="Marianne" w:hAnsi="Marianne"/>
                <w:sz w:val="20"/>
                <w:szCs w:val="20"/>
              </w:rPr>
            </w:pPr>
          </w:p>
        </w:tc>
      </w:tr>
      <w:tr w:rsidR="00A8590E" w:rsidRPr="0028044A" w14:paraId="4224E7D7"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705F2C30" w14:textId="77777777" w:rsidR="00A8590E" w:rsidRPr="0028044A" w:rsidRDefault="00A8590E" w:rsidP="00A8590E">
            <w:pPr>
              <w:pStyle w:val="Paragraphedeliste"/>
              <w:widowControl w:val="0"/>
              <w:spacing w:before="57"/>
              <w:ind w:left="0"/>
              <w:textAlignment w:val="center"/>
              <w:rPr>
                <w:rFonts w:ascii="Marianne" w:hAnsi="Marianne"/>
                <w:sz w:val="20"/>
                <w:szCs w:val="20"/>
              </w:rPr>
            </w:pPr>
            <w:r w:rsidRPr="0028044A">
              <w:rPr>
                <w:rFonts w:ascii="Marianne" w:hAnsi="Marianne"/>
                <w:sz w:val="20"/>
                <w:szCs w:val="20"/>
              </w:rPr>
              <w:t>Type de bas retenu</w:t>
            </w:r>
            <w:r w:rsidRPr="0028044A">
              <w:rPr>
                <w:rFonts w:ascii="Calibri" w:hAnsi="Calibri" w:cs="Calibri"/>
                <w:sz w:val="20"/>
                <w:szCs w:val="20"/>
              </w:rPr>
              <w:t> </w:t>
            </w:r>
            <w:r w:rsidRPr="0028044A">
              <w:rPr>
                <w:rFonts w:ascii="Marianne" w:hAnsi="Marianne"/>
                <w:sz w:val="20"/>
                <w:szCs w:val="20"/>
              </w:rPr>
              <w:t>: salopette ou pantalon</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0E2F282C" w14:textId="77777777" w:rsidR="00A8590E" w:rsidRPr="0028044A" w:rsidRDefault="00A8590E" w:rsidP="00A8590E">
            <w:pPr>
              <w:pStyle w:val="TableContents"/>
              <w:rPr>
                <w:rFonts w:ascii="Marianne" w:hAnsi="Marianne"/>
                <w:sz w:val="20"/>
                <w:szCs w:val="20"/>
              </w:rPr>
            </w:pPr>
          </w:p>
        </w:tc>
      </w:tr>
      <w:tr w:rsidR="00A8590E" w:rsidRPr="0028044A" w14:paraId="3970C40F"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1CDF045D" w14:textId="77777777" w:rsidR="00A8590E" w:rsidRPr="0028044A" w:rsidRDefault="00A8590E" w:rsidP="00A8590E">
            <w:pPr>
              <w:pStyle w:val="Standard"/>
              <w:spacing w:before="57"/>
              <w:textAlignment w:val="center"/>
              <w:rPr>
                <w:rFonts w:ascii="Marianne" w:hAnsi="Marianne"/>
                <w:sz w:val="20"/>
                <w:szCs w:val="20"/>
              </w:rPr>
            </w:pPr>
            <w:r w:rsidRPr="0028044A">
              <w:rPr>
                <w:rFonts w:ascii="Marianne" w:hAnsi="Marianne"/>
                <w:sz w:val="20"/>
                <w:szCs w:val="20"/>
              </w:rPr>
              <w:t>Qualité des éléments fluorescent et rétroréfléchissant résistant à la chaleur du moteur de la motocyclette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2B734C9" w14:textId="77777777" w:rsidR="00A8590E" w:rsidRPr="0028044A" w:rsidRDefault="00A8590E" w:rsidP="00A8590E">
            <w:pPr>
              <w:pStyle w:val="TableContents"/>
              <w:rPr>
                <w:rFonts w:ascii="Marianne" w:hAnsi="Marianne"/>
                <w:sz w:val="20"/>
                <w:szCs w:val="20"/>
              </w:rPr>
            </w:pPr>
          </w:p>
        </w:tc>
      </w:tr>
      <w:tr w:rsidR="00A8590E" w:rsidRPr="0028044A" w14:paraId="3795B8C8"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61E4067" w14:textId="77777777" w:rsidR="00A8590E" w:rsidRPr="0028044A" w:rsidRDefault="00A8590E" w:rsidP="00A8590E">
            <w:pPr>
              <w:pStyle w:val="Paragraphedeliste"/>
              <w:widowControl w:val="0"/>
              <w:spacing w:before="57"/>
              <w:ind w:left="0"/>
              <w:textAlignment w:val="center"/>
              <w:rPr>
                <w:rFonts w:ascii="Marianne" w:hAnsi="Marianne"/>
                <w:sz w:val="20"/>
                <w:szCs w:val="20"/>
              </w:rPr>
            </w:pPr>
            <w:r w:rsidRPr="0028044A">
              <w:rPr>
                <w:rFonts w:ascii="Marianne" w:hAnsi="Marianne"/>
                <w:sz w:val="20"/>
                <w:szCs w:val="20"/>
              </w:rPr>
              <w:t>Type de fixation de la doublure imper-respirante le cas échéant</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19977CD" w14:textId="77777777" w:rsidR="00A8590E" w:rsidRPr="0028044A" w:rsidRDefault="00A8590E" w:rsidP="00A8590E">
            <w:pPr>
              <w:pStyle w:val="TableContents"/>
              <w:rPr>
                <w:rFonts w:ascii="Marianne" w:hAnsi="Marianne"/>
                <w:i/>
                <w:iCs/>
                <w:sz w:val="20"/>
                <w:szCs w:val="20"/>
              </w:rPr>
            </w:pPr>
          </w:p>
        </w:tc>
      </w:tr>
      <w:tr w:rsidR="00A8590E" w:rsidRPr="0028044A" w14:paraId="65C2E69A"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5DEAB2C"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Légèreté</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A597AA5" w14:textId="77777777" w:rsidR="00A8590E" w:rsidRPr="0028044A" w:rsidRDefault="00A8590E" w:rsidP="00A8590E">
            <w:pPr>
              <w:pStyle w:val="TableContents"/>
              <w:rPr>
                <w:rFonts w:ascii="Marianne" w:hAnsi="Marianne"/>
                <w:i/>
                <w:iCs/>
                <w:sz w:val="20"/>
                <w:szCs w:val="20"/>
              </w:rPr>
            </w:pPr>
            <w:r w:rsidRPr="0028044A">
              <w:rPr>
                <w:rFonts w:ascii="Marianne" w:hAnsi="Marianne"/>
                <w:i/>
                <w:iCs/>
                <w:sz w:val="20"/>
                <w:szCs w:val="20"/>
              </w:rPr>
              <w:t>Indiquer le poids du pantalon en taille L</w:t>
            </w:r>
          </w:p>
        </w:tc>
      </w:tr>
      <w:tr w:rsidR="00A8590E" w:rsidRPr="0028044A" w14:paraId="4797AB51"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11599E9"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Tailles :</w:t>
            </w:r>
          </w:p>
          <w:p w14:paraId="34BE2BB4"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 xml:space="preserve">    • 2 longueurs</w:t>
            </w:r>
            <w:r w:rsidRPr="0028044A">
              <w:rPr>
                <w:rFonts w:ascii="Calibri" w:hAnsi="Calibri" w:cs="Calibri"/>
                <w:sz w:val="20"/>
                <w:szCs w:val="20"/>
              </w:rPr>
              <w:t> </w:t>
            </w:r>
            <w:r w:rsidRPr="0028044A">
              <w:rPr>
                <w:rFonts w:ascii="Marianne" w:hAnsi="Marianne"/>
                <w:sz w:val="20"/>
                <w:szCs w:val="20"/>
              </w:rPr>
              <w:t>: Courte et longue</w:t>
            </w:r>
          </w:p>
          <w:p w14:paraId="7E9F6ABC"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 xml:space="preserve">    • du XS au 5XL</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4CEAB8A" w14:textId="77777777" w:rsidR="00A8590E" w:rsidRPr="0028044A" w:rsidRDefault="00A8590E" w:rsidP="00A8590E">
            <w:pPr>
              <w:pStyle w:val="TableContents"/>
              <w:rPr>
                <w:rFonts w:ascii="Marianne" w:hAnsi="Marianne"/>
                <w:sz w:val="20"/>
                <w:szCs w:val="20"/>
              </w:rPr>
            </w:pPr>
          </w:p>
        </w:tc>
      </w:tr>
      <w:tr w:rsidR="00A8590E" w:rsidRPr="0028044A" w14:paraId="6EE77909" w14:textId="77777777" w:rsidTr="009771BF">
        <w:tc>
          <w:tcPr>
            <w:tcW w:w="9446"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209428A1"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Qualité des matières premières et de la réalisation</w:t>
            </w:r>
          </w:p>
        </w:tc>
      </w:tr>
      <w:tr w:rsidR="00A8590E" w:rsidRPr="0028044A" w14:paraId="20CF4DD7"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411B3239"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Qualité des produits semi-finis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B629A89" w14:textId="77777777" w:rsidR="00A8590E" w:rsidRPr="0028044A" w:rsidRDefault="00A8590E" w:rsidP="00A8590E">
            <w:pPr>
              <w:pStyle w:val="TableContents"/>
              <w:rPr>
                <w:rFonts w:ascii="Marianne" w:hAnsi="Marianne"/>
                <w:sz w:val="20"/>
                <w:szCs w:val="20"/>
              </w:rPr>
            </w:pPr>
          </w:p>
        </w:tc>
      </w:tr>
      <w:tr w:rsidR="00A8590E" w:rsidRPr="0028044A" w14:paraId="2F2B9E09"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4BEA034D"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Qualité des montages et des coutures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B8D84C6" w14:textId="77777777" w:rsidR="00A8590E" w:rsidRPr="0028044A" w:rsidRDefault="00A8590E" w:rsidP="00A8590E">
            <w:pPr>
              <w:pStyle w:val="TableContents"/>
              <w:rPr>
                <w:rFonts w:ascii="Marianne" w:hAnsi="Marianne"/>
                <w:sz w:val="20"/>
                <w:szCs w:val="20"/>
              </w:rPr>
            </w:pPr>
          </w:p>
        </w:tc>
      </w:tr>
      <w:tr w:rsidR="00A8590E" w:rsidRPr="0028044A" w14:paraId="7D159079"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75A8DB8"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Résistance de l’inscription DOUANE à l'usure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7FBAC81" w14:textId="77777777" w:rsidR="00A8590E" w:rsidRPr="0028044A" w:rsidRDefault="00A8590E" w:rsidP="00A8590E">
            <w:pPr>
              <w:pStyle w:val="TableContents"/>
              <w:rPr>
                <w:rFonts w:ascii="Marianne" w:hAnsi="Marianne"/>
                <w:sz w:val="20"/>
                <w:szCs w:val="20"/>
              </w:rPr>
            </w:pPr>
          </w:p>
        </w:tc>
      </w:tr>
      <w:tr w:rsidR="00A8590E" w:rsidRPr="0028044A" w14:paraId="54FC8A26"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F547A54" w14:textId="77777777" w:rsidR="00A8590E" w:rsidRPr="0028044A" w:rsidRDefault="00A8590E" w:rsidP="00A8590E">
            <w:pPr>
              <w:pStyle w:val="Standard"/>
              <w:tabs>
                <w:tab w:val="right" w:leader="dot" w:pos="9468"/>
              </w:tabs>
              <w:textAlignment w:val="center"/>
              <w:rPr>
                <w:rFonts w:ascii="Marianne" w:eastAsia="Calibri" w:hAnsi="Marianne"/>
                <w:color w:val="00000A"/>
                <w:sz w:val="20"/>
                <w:szCs w:val="20"/>
                <w:lang w:eastAsia="en-US"/>
              </w:rPr>
            </w:pPr>
            <w:r w:rsidRPr="0028044A">
              <w:rPr>
                <w:rFonts w:ascii="Marianne" w:eastAsia="Calibri" w:hAnsi="Marianne"/>
                <w:color w:val="00000A"/>
                <w:sz w:val="20"/>
                <w:szCs w:val="20"/>
                <w:lang w:eastAsia="en-US"/>
              </w:rPr>
              <w:t>Résistance du vêtement à l’usure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6E5B279" w14:textId="77777777" w:rsidR="00A8590E" w:rsidRPr="0028044A" w:rsidRDefault="00A8590E" w:rsidP="00A8590E">
            <w:pPr>
              <w:pStyle w:val="TableContents"/>
              <w:rPr>
                <w:rFonts w:ascii="Marianne" w:hAnsi="Marianne"/>
                <w:sz w:val="20"/>
                <w:szCs w:val="20"/>
              </w:rPr>
            </w:pPr>
          </w:p>
        </w:tc>
      </w:tr>
      <w:tr w:rsidR="00A8590E" w:rsidRPr="0028044A" w14:paraId="56C83DC3"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774CA480" w14:textId="77777777" w:rsidR="00A8590E" w:rsidRPr="0028044A" w:rsidRDefault="00A8590E" w:rsidP="00A8590E">
            <w:pPr>
              <w:pStyle w:val="Standard"/>
              <w:tabs>
                <w:tab w:val="right" w:leader="dot" w:pos="9468"/>
              </w:tabs>
              <w:textAlignment w:val="center"/>
              <w:rPr>
                <w:rFonts w:ascii="Marianne" w:eastAsia="Calibri" w:hAnsi="Marianne"/>
                <w:color w:val="00000A"/>
                <w:sz w:val="20"/>
                <w:szCs w:val="20"/>
                <w:lang w:eastAsia="en-US"/>
              </w:rPr>
            </w:pPr>
            <w:r w:rsidRPr="0028044A">
              <w:rPr>
                <w:rFonts w:ascii="Marianne" w:eastAsia="Calibri" w:hAnsi="Marianne"/>
                <w:color w:val="00000A"/>
                <w:sz w:val="20"/>
                <w:szCs w:val="20"/>
                <w:lang w:eastAsia="en-US"/>
              </w:rPr>
              <w:t>Résistance au lavage domestique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24FB464" w14:textId="77777777" w:rsidR="00A8590E" w:rsidRPr="0028044A" w:rsidRDefault="00A8590E" w:rsidP="00A8590E">
            <w:pPr>
              <w:pStyle w:val="TableContents"/>
              <w:rPr>
                <w:rFonts w:ascii="Marianne" w:hAnsi="Marianne"/>
                <w:sz w:val="20"/>
                <w:szCs w:val="20"/>
              </w:rPr>
            </w:pPr>
          </w:p>
        </w:tc>
      </w:tr>
      <w:tr w:rsidR="00D82953" w:rsidRPr="0028044A" w14:paraId="7263A1C8" w14:textId="77777777" w:rsidTr="008C4776">
        <w:tc>
          <w:tcPr>
            <w:tcW w:w="4484"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11708A" w14:textId="437EC352" w:rsidR="00D82953" w:rsidRPr="0028044A" w:rsidRDefault="00D82953" w:rsidP="00D82953">
            <w:pPr>
              <w:pStyle w:val="Standard"/>
              <w:tabs>
                <w:tab w:val="right" w:leader="dot" w:pos="9468"/>
              </w:tabs>
              <w:textAlignment w:val="center"/>
              <w:rPr>
                <w:rFonts w:ascii="Marianne" w:eastAsia="Calibri" w:hAnsi="Marianne"/>
                <w:color w:val="00000A"/>
                <w:sz w:val="20"/>
                <w:szCs w:val="20"/>
                <w:lang w:eastAsia="en-US"/>
              </w:rPr>
            </w:pPr>
            <w:r w:rsidRPr="00A021DD">
              <w:rPr>
                <w:rFonts w:ascii="Marianne" w:hAnsi="Marianne"/>
                <w:sz w:val="20"/>
                <w:szCs w:val="20"/>
              </w:rPr>
              <w:lastRenderedPageBreak/>
              <w:t>Présence ou non de matières recyclées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01173547" w14:textId="77777777" w:rsidR="00D82953" w:rsidRPr="0028044A" w:rsidRDefault="00D82953" w:rsidP="00D82953">
            <w:pPr>
              <w:pStyle w:val="TableContents"/>
              <w:rPr>
                <w:rFonts w:ascii="Marianne" w:hAnsi="Marianne"/>
                <w:sz w:val="20"/>
                <w:szCs w:val="20"/>
              </w:rPr>
            </w:pPr>
          </w:p>
        </w:tc>
      </w:tr>
      <w:tr w:rsidR="00D82953" w:rsidRPr="0028044A" w14:paraId="3644D263" w14:textId="77777777" w:rsidTr="009771BF">
        <w:tc>
          <w:tcPr>
            <w:tcW w:w="9446"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5AF64F15"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Confort et adaptation aux conditions d'utilisation</w:t>
            </w:r>
          </w:p>
        </w:tc>
      </w:tr>
      <w:tr w:rsidR="00D82953" w:rsidRPr="0028044A" w14:paraId="46D7EE53"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948002D" w14:textId="77777777" w:rsidR="00D82953" w:rsidRPr="0028044A" w:rsidRDefault="00D82953" w:rsidP="00D82953">
            <w:pPr>
              <w:pStyle w:val="Standard"/>
              <w:tabs>
                <w:tab w:val="right" w:leader="dot" w:pos="9468"/>
              </w:tabs>
              <w:rPr>
                <w:rFonts w:ascii="Marianne" w:hAnsi="Marianne"/>
                <w:color w:val="00000A"/>
                <w:sz w:val="20"/>
                <w:szCs w:val="20"/>
                <w:lang w:eastAsia="en-US"/>
              </w:rPr>
            </w:pPr>
            <w:r w:rsidRPr="0028044A">
              <w:rPr>
                <w:rFonts w:ascii="Marianne" w:hAnsi="Marianne"/>
                <w:color w:val="00000A"/>
                <w:sz w:val="20"/>
                <w:szCs w:val="20"/>
                <w:lang w:eastAsia="en-US"/>
              </w:rPr>
              <w:t>Adaptation de la coupe à la morphologie des agents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A3B7A84" w14:textId="77777777" w:rsidR="00D82953" w:rsidRPr="0028044A" w:rsidRDefault="00D82953" w:rsidP="00D82953">
            <w:pPr>
              <w:pStyle w:val="TableContents"/>
              <w:rPr>
                <w:rFonts w:ascii="Marianne" w:hAnsi="Marianne"/>
                <w:sz w:val="20"/>
                <w:szCs w:val="20"/>
              </w:rPr>
            </w:pPr>
          </w:p>
        </w:tc>
      </w:tr>
      <w:tr w:rsidR="00D82953" w:rsidRPr="0028044A" w14:paraId="7269B7C3"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64DEADDB"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Confort thermique jusqu’à -15° Celsius avec la doublure thermique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DC0A43E" w14:textId="77777777" w:rsidR="00D82953" w:rsidRPr="0028044A" w:rsidRDefault="00D82953" w:rsidP="00D82953">
            <w:pPr>
              <w:pStyle w:val="TableContents"/>
              <w:rPr>
                <w:rFonts w:ascii="Marianne" w:hAnsi="Marianne"/>
                <w:sz w:val="20"/>
                <w:szCs w:val="20"/>
              </w:rPr>
            </w:pPr>
          </w:p>
        </w:tc>
      </w:tr>
      <w:tr w:rsidR="00D82953" w:rsidRPr="0028044A" w14:paraId="6090BB89"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5CBB9A7D" w14:textId="77777777" w:rsidR="00D82953" w:rsidRPr="0028044A" w:rsidRDefault="00D82953" w:rsidP="00D82953">
            <w:pPr>
              <w:pStyle w:val="TableContents"/>
              <w:tabs>
                <w:tab w:val="right" w:leader="dot" w:pos="9468"/>
              </w:tabs>
              <w:jc w:val="both"/>
              <w:rPr>
                <w:rFonts w:ascii="Marianne" w:eastAsia="Arial" w:hAnsi="Marianne"/>
                <w:color w:val="00000A"/>
                <w:sz w:val="20"/>
                <w:szCs w:val="20"/>
                <w:lang w:eastAsia="en-US"/>
              </w:rPr>
            </w:pPr>
            <w:r w:rsidRPr="0028044A">
              <w:rPr>
                <w:rFonts w:ascii="Marianne" w:eastAsia="Arial" w:hAnsi="Marianne"/>
                <w:color w:val="00000A"/>
                <w:sz w:val="20"/>
                <w:szCs w:val="20"/>
                <w:lang w:eastAsia="en-US"/>
              </w:rPr>
              <w:t>Aisance dans les mouvements de pilotage et de fouille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422A7EC" w14:textId="77777777" w:rsidR="00D82953" w:rsidRPr="0028044A" w:rsidRDefault="00D82953" w:rsidP="00D82953">
            <w:pPr>
              <w:pStyle w:val="TableContents"/>
              <w:rPr>
                <w:rFonts w:ascii="Marianne" w:hAnsi="Marianne"/>
                <w:sz w:val="20"/>
                <w:szCs w:val="20"/>
              </w:rPr>
            </w:pPr>
          </w:p>
        </w:tc>
      </w:tr>
      <w:tr w:rsidR="00D82953" w:rsidRPr="0028044A" w14:paraId="56DE46D4"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B775674"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Imperméabilité</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C3C7842" w14:textId="77777777" w:rsidR="00D82953" w:rsidRPr="0028044A" w:rsidRDefault="00D82953" w:rsidP="00D82953">
            <w:pPr>
              <w:pStyle w:val="TableContents"/>
              <w:rPr>
                <w:rFonts w:ascii="Marianne" w:hAnsi="Marianne"/>
                <w:sz w:val="20"/>
                <w:szCs w:val="20"/>
              </w:rPr>
            </w:pPr>
          </w:p>
        </w:tc>
      </w:tr>
      <w:tr w:rsidR="00D82953" w:rsidRPr="0028044A" w14:paraId="2F348821"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28501E77" w14:textId="77777777" w:rsidR="00D82953" w:rsidRPr="0028044A" w:rsidRDefault="00D82953" w:rsidP="00D82953">
            <w:pPr>
              <w:pStyle w:val="TableContents"/>
              <w:tabs>
                <w:tab w:val="right" w:leader="dot" w:pos="9468"/>
              </w:tabs>
              <w:jc w:val="both"/>
              <w:rPr>
                <w:rFonts w:ascii="Marianne" w:eastAsia="Arial" w:hAnsi="Marianne"/>
                <w:color w:val="00000A"/>
                <w:sz w:val="20"/>
                <w:szCs w:val="20"/>
                <w:lang w:eastAsia="en-US"/>
              </w:rPr>
            </w:pPr>
            <w:r w:rsidRPr="0028044A">
              <w:rPr>
                <w:rFonts w:ascii="Marianne" w:eastAsia="Arial" w:hAnsi="Marianne"/>
                <w:color w:val="00000A"/>
                <w:sz w:val="20"/>
                <w:szCs w:val="20"/>
                <w:lang w:eastAsia="en-US"/>
              </w:rPr>
              <w:t>Positionnement et maintien des coques de protection</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24AD80D7" w14:textId="77777777" w:rsidR="00D82953" w:rsidRPr="0028044A" w:rsidRDefault="00D82953" w:rsidP="00D82953">
            <w:pPr>
              <w:pStyle w:val="TableContents"/>
              <w:rPr>
                <w:rFonts w:ascii="Marianne" w:hAnsi="Marianne"/>
                <w:sz w:val="20"/>
                <w:szCs w:val="20"/>
              </w:rPr>
            </w:pPr>
          </w:p>
        </w:tc>
      </w:tr>
      <w:tr w:rsidR="00D82953" w:rsidRPr="0028044A" w14:paraId="46A21AC4"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0D573388"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Absence de gêne au porté</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65609E34" w14:textId="77777777" w:rsidR="00D82953" w:rsidRPr="0028044A" w:rsidRDefault="00D82953" w:rsidP="00D82953">
            <w:pPr>
              <w:pStyle w:val="TableContents"/>
              <w:rPr>
                <w:rFonts w:ascii="Marianne" w:hAnsi="Marianne"/>
                <w:sz w:val="20"/>
                <w:szCs w:val="20"/>
              </w:rPr>
            </w:pPr>
          </w:p>
        </w:tc>
      </w:tr>
      <w:tr w:rsidR="00D82953" w:rsidRPr="0028044A" w14:paraId="2DA594A5"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53E99DEE"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Compatibilité avec les accessoires de la tenue de service (ceinturon, gilet pare-balles, gants)</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45C8D4D" w14:textId="77777777" w:rsidR="00D82953" w:rsidRPr="0028044A" w:rsidRDefault="00D82953" w:rsidP="00D82953">
            <w:pPr>
              <w:pStyle w:val="TableContents"/>
              <w:rPr>
                <w:rFonts w:ascii="Marianne" w:hAnsi="Marianne"/>
                <w:sz w:val="20"/>
                <w:szCs w:val="20"/>
              </w:rPr>
            </w:pPr>
          </w:p>
        </w:tc>
      </w:tr>
      <w:tr w:rsidR="00D82953" w:rsidRPr="0028044A" w14:paraId="34DDA590"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44445755"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Absence de boulochage</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0CD7261C" w14:textId="77777777" w:rsidR="00D82953" w:rsidRPr="0028044A" w:rsidRDefault="00D82953" w:rsidP="00D82953">
            <w:pPr>
              <w:pStyle w:val="TableContents"/>
              <w:rPr>
                <w:rFonts w:ascii="Marianne" w:hAnsi="Marianne"/>
                <w:sz w:val="20"/>
                <w:szCs w:val="20"/>
              </w:rPr>
            </w:pPr>
          </w:p>
        </w:tc>
      </w:tr>
      <w:tr w:rsidR="00D82953" w:rsidRPr="0028044A" w14:paraId="00A287BA" w14:textId="77777777" w:rsidTr="009771BF">
        <w:tc>
          <w:tcPr>
            <w:tcW w:w="4484" w:type="dxa"/>
            <w:tcBorders>
              <w:left w:val="single" w:sz="2" w:space="0" w:color="000000"/>
              <w:bottom w:val="single" w:sz="2" w:space="0" w:color="000000"/>
            </w:tcBorders>
            <w:shd w:val="clear" w:color="auto" w:fill="auto"/>
            <w:tcMar>
              <w:top w:w="55" w:type="dxa"/>
              <w:left w:w="55" w:type="dxa"/>
              <w:bottom w:w="55" w:type="dxa"/>
              <w:right w:w="55" w:type="dxa"/>
            </w:tcMar>
          </w:tcPr>
          <w:p w14:paraId="3625514A" w14:textId="77777777" w:rsidR="00D82953" w:rsidRPr="0028044A" w:rsidRDefault="00D82953" w:rsidP="00D82953">
            <w:pPr>
              <w:pStyle w:val="NormalWeb"/>
              <w:suppressAutoHyphens/>
              <w:spacing w:after="113"/>
              <w:rPr>
                <w:szCs w:val="20"/>
              </w:rPr>
            </w:pPr>
            <w:r w:rsidRPr="0028044A">
              <w:rPr>
                <w:szCs w:val="20"/>
              </w:rPr>
              <w:t>Ensemble des protecteurs non gonflables (norme NF EN1621 niveau 2)</w:t>
            </w:r>
          </w:p>
        </w:tc>
        <w:tc>
          <w:tcPr>
            <w:tcW w:w="4962"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0AC64C4"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Certificat de conformité attendu du candidat</w:t>
            </w:r>
          </w:p>
        </w:tc>
      </w:tr>
      <w:tr w:rsidR="00D82953" w:rsidRPr="0028044A" w14:paraId="317161F5"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763D99D9"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Solidité des teintures</w:t>
            </w:r>
          </w:p>
        </w:tc>
        <w:tc>
          <w:tcPr>
            <w:tcW w:w="4962"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34440B47"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3229B295"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65C7D290"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Respirabilité</w:t>
            </w:r>
          </w:p>
        </w:tc>
        <w:tc>
          <w:tcPr>
            <w:tcW w:w="4962"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3DE5C0FE"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647A9D14"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04B4BD99"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Perméabilité à l’air (</w:t>
            </w:r>
            <w:proofErr w:type="spellStart"/>
            <w:r w:rsidRPr="0028044A">
              <w:rPr>
                <w:rFonts w:ascii="Marianne" w:hAnsi="Marianne"/>
                <w:sz w:val="20"/>
                <w:szCs w:val="20"/>
              </w:rPr>
              <w:t>coupe vent</w:t>
            </w:r>
            <w:proofErr w:type="spellEnd"/>
            <w:r w:rsidRPr="0028044A">
              <w:rPr>
                <w:rFonts w:ascii="Marianne" w:hAnsi="Marianne"/>
                <w:sz w:val="20"/>
                <w:szCs w:val="20"/>
              </w:rPr>
              <w:t>)</w:t>
            </w:r>
          </w:p>
        </w:tc>
        <w:tc>
          <w:tcPr>
            <w:tcW w:w="4962"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24DA444A"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3D560688"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4EE8EC12"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Résistance à la pénétration de l’eau</w:t>
            </w:r>
          </w:p>
        </w:tc>
        <w:tc>
          <w:tcPr>
            <w:tcW w:w="4962"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58B54647"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r w:rsidR="00D82953" w:rsidRPr="0028044A" w14:paraId="177BDE8F" w14:textId="77777777" w:rsidTr="009771BF">
        <w:tc>
          <w:tcPr>
            <w:tcW w:w="4484" w:type="dxa"/>
            <w:tcBorders>
              <w:left w:val="single" w:sz="2" w:space="0" w:color="000000"/>
              <w:bottom w:val="single" w:sz="2" w:space="0" w:color="000000"/>
            </w:tcBorders>
            <w:shd w:val="clear" w:color="auto" w:fill="DDDDDD"/>
            <w:tcMar>
              <w:top w:w="55" w:type="dxa"/>
              <w:left w:w="55" w:type="dxa"/>
              <w:bottom w:w="55" w:type="dxa"/>
              <w:right w:w="55" w:type="dxa"/>
            </w:tcMar>
          </w:tcPr>
          <w:p w14:paraId="28456919" w14:textId="77777777" w:rsidR="00D82953" w:rsidRPr="0028044A" w:rsidRDefault="00D82953" w:rsidP="00D82953">
            <w:pPr>
              <w:pStyle w:val="TableContents"/>
              <w:rPr>
                <w:rFonts w:ascii="Marianne" w:hAnsi="Marianne"/>
                <w:sz w:val="20"/>
                <w:szCs w:val="20"/>
              </w:rPr>
            </w:pPr>
            <w:r w:rsidRPr="0028044A">
              <w:rPr>
                <w:rFonts w:ascii="Marianne" w:hAnsi="Marianne"/>
                <w:sz w:val="20"/>
                <w:szCs w:val="20"/>
              </w:rPr>
              <w:t>Résistance à l’abrasion</w:t>
            </w:r>
          </w:p>
        </w:tc>
        <w:tc>
          <w:tcPr>
            <w:tcW w:w="4962"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09DDA7D2"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Résultats test d’un laboratoire agréé à privilégier</w:t>
            </w:r>
          </w:p>
        </w:tc>
      </w:tr>
    </w:tbl>
    <w:p w14:paraId="0615E16E" w14:textId="77777777" w:rsidR="00474644" w:rsidRPr="0028044A" w:rsidRDefault="00474644" w:rsidP="00474644">
      <w:pPr>
        <w:pStyle w:val="Standard"/>
        <w:rPr>
          <w:rFonts w:ascii="Marianne" w:hAnsi="Marianne"/>
          <w:sz w:val="20"/>
          <w:szCs w:val="20"/>
        </w:rPr>
      </w:pPr>
    </w:p>
    <w:tbl>
      <w:tblPr>
        <w:tblStyle w:val="Grilledutableau"/>
        <w:tblW w:w="9638" w:type="dxa"/>
        <w:tblLayout w:type="fixed"/>
        <w:tblLook w:val="04A0" w:firstRow="1" w:lastRow="0" w:firstColumn="1" w:lastColumn="0" w:noHBand="0" w:noVBand="1"/>
      </w:tblPr>
      <w:tblGrid>
        <w:gridCol w:w="3256"/>
        <w:gridCol w:w="3118"/>
        <w:gridCol w:w="3264"/>
      </w:tblGrid>
      <w:tr w:rsidR="00474644" w:rsidRPr="0028044A" w14:paraId="15EE2285" w14:textId="77777777" w:rsidTr="009771BF">
        <w:tc>
          <w:tcPr>
            <w:tcW w:w="9638" w:type="dxa"/>
            <w:gridSpan w:val="3"/>
            <w:shd w:val="clear" w:color="auto" w:fill="767171" w:themeFill="background2" w:themeFillShade="80"/>
          </w:tcPr>
          <w:p w14:paraId="1075E566" w14:textId="77777777" w:rsidR="00474644" w:rsidRPr="0028044A" w:rsidRDefault="00474644" w:rsidP="009771BF">
            <w:pPr>
              <w:pStyle w:val="TableContents"/>
              <w:jc w:val="center"/>
              <w:rPr>
                <w:rFonts w:ascii="Marianne" w:hAnsi="Marianne"/>
                <w:sz w:val="20"/>
                <w:szCs w:val="20"/>
              </w:rPr>
            </w:pPr>
            <w:r w:rsidRPr="0028044A">
              <w:rPr>
                <w:rFonts w:ascii="Marianne" w:hAnsi="Marianne"/>
                <w:sz w:val="20"/>
                <w:szCs w:val="20"/>
              </w:rPr>
              <w:t>Quantité et qualité des échantillons demandés</w:t>
            </w:r>
          </w:p>
        </w:tc>
      </w:tr>
      <w:tr w:rsidR="00474644" w:rsidRPr="0028044A" w14:paraId="42C3473A" w14:textId="77777777" w:rsidTr="009771BF">
        <w:tc>
          <w:tcPr>
            <w:tcW w:w="3256" w:type="dxa"/>
            <w:shd w:val="clear" w:color="auto" w:fill="AEAAAA" w:themeFill="background2" w:themeFillShade="BF"/>
          </w:tcPr>
          <w:p w14:paraId="6BAEFF16" w14:textId="77777777" w:rsidR="00474644" w:rsidRPr="0028044A" w:rsidRDefault="00474644" w:rsidP="009771BF">
            <w:pPr>
              <w:pStyle w:val="TableContents"/>
              <w:jc w:val="center"/>
              <w:rPr>
                <w:rFonts w:ascii="Marianne" w:hAnsi="Marianne"/>
                <w:sz w:val="20"/>
                <w:szCs w:val="20"/>
              </w:rPr>
            </w:pPr>
            <w:r w:rsidRPr="0028044A">
              <w:rPr>
                <w:rFonts w:ascii="Marianne" w:hAnsi="Marianne"/>
                <w:sz w:val="20"/>
                <w:szCs w:val="20"/>
              </w:rPr>
              <w:t>Modèle</w:t>
            </w:r>
          </w:p>
        </w:tc>
        <w:tc>
          <w:tcPr>
            <w:tcW w:w="3118" w:type="dxa"/>
            <w:shd w:val="clear" w:color="auto" w:fill="AEAAAA" w:themeFill="background2" w:themeFillShade="BF"/>
          </w:tcPr>
          <w:p w14:paraId="337CE6BB" w14:textId="77777777" w:rsidR="00474644" w:rsidRPr="0028044A" w:rsidRDefault="00474644" w:rsidP="009771BF">
            <w:pPr>
              <w:pStyle w:val="TableContents"/>
              <w:jc w:val="center"/>
              <w:rPr>
                <w:rFonts w:ascii="Marianne" w:hAnsi="Marianne"/>
                <w:sz w:val="20"/>
                <w:szCs w:val="20"/>
              </w:rPr>
            </w:pPr>
            <w:r w:rsidRPr="0028044A">
              <w:rPr>
                <w:rFonts w:ascii="Marianne" w:hAnsi="Marianne"/>
                <w:sz w:val="20"/>
                <w:szCs w:val="20"/>
              </w:rPr>
              <w:t>Tailles</w:t>
            </w:r>
          </w:p>
        </w:tc>
        <w:tc>
          <w:tcPr>
            <w:tcW w:w="3264" w:type="dxa"/>
            <w:shd w:val="clear" w:color="auto" w:fill="AEAAAA" w:themeFill="background2" w:themeFillShade="BF"/>
          </w:tcPr>
          <w:p w14:paraId="59AC5199" w14:textId="77777777" w:rsidR="00474644" w:rsidRPr="0028044A" w:rsidRDefault="00474644" w:rsidP="009771BF">
            <w:pPr>
              <w:pStyle w:val="TableContents"/>
              <w:jc w:val="center"/>
              <w:rPr>
                <w:rFonts w:ascii="Marianne" w:hAnsi="Marianne"/>
                <w:sz w:val="20"/>
                <w:szCs w:val="20"/>
              </w:rPr>
            </w:pPr>
            <w:proofErr w:type="gramStart"/>
            <w:r w:rsidRPr="0028044A">
              <w:rPr>
                <w:rFonts w:ascii="Marianne" w:hAnsi="Marianne"/>
                <w:sz w:val="20"/>
                <w:szCs w:val="20"/>
              </w:rPr>
              <w:t>Nombres  d’échantillons</w:t>
            </w:r>
            <w:proofErr w:type="gramEnd"/>
          </w:p>
        </w:tc>
      </w:tr>
      <w:tr w:rsidR="00474644" w:rsidRPr="0028044A" w14:paraId="0EFCB87E" w14:textId="77777777" w:rsidTr="009771BF">
        <w:tc>
          <w:tcPr>
            <w:tcW w:w="3256" w:type="dxa"/>
          </w:tcPr>
          <w:p w14:paraId="58906472"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Femme</w:t>
            </w:r>
          </w:p>
        </w:tc>
        <w:tc>
          <w:tcPr>
            <w:tcW w:w="3118" w:type="dxa"/>
          </w:tcPr>
          <w:p w14:paraId="366A443A" w14:textId="77777777" w:rsidR="00474644" w:rsidRPr="0028044A" w:rsidRDefault="00474644" w:rsidP="009771BF">
            <w:pPr>
              <w:pStyle w:val="TableContents"/>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court</w:t>
            </w:r>
          </w:p>
        </w:tc>
        <w:tc>
          <w:tcPr>
            <w:tcW w:w="3264" w:type="dxa"/>
          </w:tcPr>
          <w:p w14:paraId="25C8449B"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1</w:t>
            </w:r>
          </w:p>
        </w:tc>
      </w:tr>
      <w:tr w:rsidR="00474644" w:rsidRPr="0028044A" w14:paraId="4FAB2B9A" w14:textId="77777777" w:rsidTr="009771BF">
        <w:tc>
          <w:tcPr>
            <w:tcW w:w="3256" w:type="dxa"/>
          </w:tcPr>
          <w:p w14:paraId="103E6682"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Femme</w:t>
            </w:r>
          </w:p>
        </w:tc>
        <w:tc>
          <w:tcPr>
            <w:tcW w:w="3118" w:type="dxa"/>
          </w:tcPr>
          <w:p w14:paraId="44EF4D90" w14:textId="77777777" w:rsidR="00474644" w:rsidRPr="0028044A" w:rsidRDefault="00474644" w:rsidP="009771BF">
            <w:pPr>
              <w:pStyle w:val="TableContents"/>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long</w:t>
            </w:r>
          </w:p>
        </w:tc>
        <w:tc>
          <w:tcPr>
            <w:tcW w:w="3264" w:type="dxa"/>
          </w:tcPr>
          <w:p w14:paraId="2B7F59F7" w14:textId="77777777" w:rsidR="00474644" w:rsidRPr="0028044A" w:rsidRDefault="00474644" w:rsidP="009771BF">
            <w:pPr>
              <w:pStyle w:val="TableContents"/>
              <w:rPr>
                <w:rFonts w:ascii="Marianne" w:hAnsi="Marianne"/>
                <w:sz w:val="20"/>
                <w:szCs w:val="20"/>
              </w:rPr>
            </w:pPr>
            <w:r w:rsidRPr="0028044A">
              <w:rPr>
                <w:rFonts w:ascii="Marianne" w:hAnsi="Marianne"/>
                <w:sz w:val="20"/>
                <w:szCs w:val="20"/>
              </w:rPr>
              <w:t>1</w:t>
            </w:r>
          </w:p>
        </w:tc>
      </w:tr>
      <w:tr w:rsidR="00474644" w:rsidRPr="0028044A" w14:paraId="6F431893" w14:textId="77777777" w:rsidTr="009771BF">
        <w:tc>
          <w:tcPr>
            <w:tcW w:w="3256" w:type="dxa"/>
          </w:tcPr>
          <w:p w14:paraId="74B488BC"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Homme</w:t>
            </w:r>
          </w:p>
        </w:tc>
        <w:tc>
          <w:tcPr>
            <w:tcW w:w="3118" w:type="dxa"/>
          </w:tcPr>
          <w:p w14:paraId="4CEE93AD" w14:textId="77777777" w:rsidR="00474644" w:rsidRPr="0028044A" w:rsidRDefault="00474644" w:rsidP="009771BF">
            <w:pPr>
              <w:pStyle w:val="Standard"/>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court</w:t>
            </w:r>
          </w:p>
        </w:tc>
        <w:tc>
          <w:tcPr>
            <w:tcW w:w="3264" w:type="dxa"/>
          </w:tcPr>
          <w:p w14:paraId="77A42597"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3</w:t>
            </w:r>
          </w:p>
        </w:tc>
      </w:tr>
      <w:tr w:rsidR="00474644" w:rsidRPr="0028044A" w14:paraId="5945314A" w14:textId="77777777" w:rsidTr="009771BF">
        <w:tc>
          <w:tcPr>
            <w:tcW w:w="3256" w:type="dxa"/>
          </w:tcPr>
          <w:p w14:paraId="7C12B004"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Homme</w:t>
            </w:r>
          </w:p>
        </w:tc>
        <w:tc>
          <w:tcPr>
            <w:tcW w:w="3118" w:type="dxa"/>
          </w:tcPr>
          <w:p w14:paraId="73F789F4" w14:textId="77777777" w:rsidR="00474644" w:rsidRPr="0028044A" w:rsidRDefault="00474644" w:rsidP="009771BF">
            <w:pPr>
              <w:pStyle w:val="Standard"/>
              <w:rPr>
                <w:rFonts w:ascii="Marianne" w:hAnsi="Marianne"/>
                <w:sz w:val="20"/>
                <w:szCs w:val="20"/>
              </w:rPr>
            </w:pPr>
            <w:proofErr w:type="spellStart"/>
            <w:r w:rsidRPr="0028044A">
              <w:rPr>
                <w:rFonts w:ascii="Marianne" w:hAnsi="Marianne"/>
                <w:sz w:val="20"/>
                <w:szCs w:val="20"/>
              </w:rPr>
              <w:t>L</w:t>
            </w:r>
            <w:proofErr w:type="spellEnd"/>
            <w:r w:rsidRPr="0028044A">
              <w:rPr>
                <w:rFonts w:ascii="Marianne" w:hAnsi="Marianne"/>
                <w:sz w:val="20"/>
                <w:szCs w:val="20"/>
              </w:rPr>
              <w:t xml:space="preserve"> long</w:t>
            </w:r>
          </w:p>
        </w:tc>
        <w:tc>
          <w:tcPr>
            <w:tcW w:w="3264" w:type="dxa"/>
          </w:tcPr>
          <w:p w14:paraId="7A744342" w14:textId="77777777" w:rsidR="00474644" w:rsidRPr="0028044A" w:rsidRDefault="00474644" w:rsidP="009771BF">
            <w:pPr>
              <w:pStyle w:val="Standard"/>
              <w:rPr>
                <w:rFonts w:ascii="Marianne" w:hAnsi="Marianne"/>
                <w:sz w:val="20"/>
                <w:szCs w:val="20"/>
              </w:rPr>
            </w:pPr>
            <w:r w:rsidRPr="0028044A">
              <w:rPr>
                <w:rFonts w:ascii="Marianne" w:hAnsi="Marianne"/>
                <w:sz w:val="20"/>
                <w:szCs w:val="20"/>
              </w:rPr>
              <w:t>3</w:t>
            </w:r>
          </w:p>
        </w:tc>
      </w:tr>
    </w:tbl>
    <w:p w14:paraId="4E80B687" w14:textId="5890CDDD" w:rsidR="00474644" w:rsidRPr="0028044A" w:rsidRDefault="00474644" w:rsidP="00474644">
      <w:pPr>
        <w:pStyle w:val="Standard"/>
        <w:rPr>
          <w:rFonts w:ascii="Marianne" w:hAnsi="Marianne"/>
          <w:sz w:val="20"/>
          <w:szCs w:val="20"/>
        </w:rPr>
      </w:pPr>
    </w:p>
    <w:p w14:paraId="3AE7404B" w14:textId="0AABF4FF" w:rsidR="00474644" w:rsidRPr="0028044A" w:rsidRDefault="00474644" w:rsidP="00474644">
      <w:pPr>
        <w:pStyle w:val="Titre1"/>
        <w:numPr>
          <w:ilvl w:val="0"/>
          <w:numId w:val="0"/>
        </w:numPr>
        <w:rPr>
          <w:sz w:val="20"/>
          <w:szCs w:val="20"/>
          <w:u w:val="single" w:color="FF0000"/>
        </w:rPr>
      </w:pPr>
      <w:bookmarkStart w:id="138" w:name="_Toc216859064"/>
      <w:bookmarkStart w:id="139" w:name="_Toc216883849"/>
      <w:r w:rsidRPr="0028044A">
        <w:rPr>
          <w:bCs/>
          <w:sz w:val="20"/>
          <w:szCs w:val="20"/>
          <w:u w:val="single" w:color="FF0000"/>
        </w:rPr>
        <w:t>5- Protecteur gonflable (airbag) sans fil</w:t>
      </w:r>
      <w:bookmarkEnd w:id="138"/>
      <w:bookmarkEnd w:id="139"/>
    </w:p>
    <w:p w14:paraId="549A62A0" w14:textId="77777777" w:rsidR="00474644" w:rsidRPr="0028044A" w:rsidRDefault="00474644" w:rsidP="00474644">
      <w:pPr>
        <w:pStyle w:val="Standard"/>
        <w:rPr>
          <w:rFonts w:ascii="Marianne" w:hAnsi="Marianne"/>
          <w:sz w:val="20"/>
          <w:szCs w:val="20"/>
        </w:rPr>
      </w:pPr>
    </w:p>
    <w:p w14:paraId="41C664C0" w14:textId="77777777" w:rsidR="00474644" w:rsidRPr="0028044A" w:rsidRDefault="00474644" w:rsidP="00474644">
      <w:pPr>
        <w:pStyle w:val="Standard"/>
        <w:rPr>
          <w:rFonts w:ascii="Marianne" w:hAnsi="Marianne"/>
          <w:sz w:val="20"/>
          <w:szCs w:val="20"/>
        </w:rPr>
      </w:pPr>
      <w:r w:rsidRPr="0028044A">
        <w:rPr>
          <w:rFonts w:ascii="Marianne" w:hAnsi="Marianne"/>
          <w:sz w:val="20"/>
          <w:szCs w:val="20"/>
        </w:rPr>
        <w:t>Chaque échantillon de veste sera équipé de son airbag.</w:t>
      </w:r>
    </w:p>
    <w:p w14:paraId="7313DE4E" w14:textId="77777777" w:rsidR="00474644" w:rsidRPr="0028044A" w:rsidRDefault="00474644" w:rsidP="00474644">
      <w:pPr>
        <w:pStyle w:val="Standard"/>
        <w:rPr>
          <w:rFonts w:ascii="Marianne" w:hAnsi="Marianne"/>
          <w:sz w:val="20"/>
          <w:szCs w:val="20"/>
        </w:rPr>
      </w:pPr>
    </w:p>
    <w:tbl>
      <w:tblPr>
        <w:tblW w:w="9495" w:type="dxa"/>
        <w:tblLayout w:type="fixed"/>
        <w:tblCellMar>
          <w:left w:w="10" w:type="dxa"/>
          <w:right w:w="10" w:type="dxa"/>
        </w:tblCellMar>
        <w:tblLook w:val="04A0" w:firstRow="1" w:lastRow="0" w:firstColumn="1" w:lastColumn="0" w:noHBand="0" w:noVBand="1"/>
      </w:tblPr>
      <w:tblGrid>
        <w:gridCol w:w="4392"/>
        <w:gridCol w:w="5103"/>
      </w:tblGrid>
      <w:tr w:rsidR="00474644" w:rsidRPr="0028044A" w14:paraId="45E0D0A2" w14:textId="77777777" w:rsidTr="009771BF">
        <w:tc>
          <w:tcPr>
            <w:tcW w:w="9495" w:type="dxa"/>
            <w:gridSpan w:val="2"/>
            <w:tcBorders>
              <w:top w:val="single" w:sz="2" w:space="0" w:color="000000"/>
              <w:left w:val="single" w:sz="2" w:space="0" w:color="000000"/>
              <w:bottom w:val="single" w:sz="2" w:space="0" w:color="000000"/>
              <w:right w:val="single" w:sz="4" w:space="0" w:color="auto"/>
            </w:tcBorders>
            <w:shd w:val="clear" w:color="auto" w:fill="CCCCCC"/>
            <w:tcMar>
              <w:top w:w="55" w:type="dxa"/>
              <w:left w:w="55" w:type="dxa"/>
              <w:bottom w:w="55" w:type="dxa"/>
              <w:right w:w="55" w:type="dxa"/>
            </w:tcMar>
          </w:tcPr>
          <w:p w14:paraId="5C445E41"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Fiche technique - Airbag – Echantillon demandé</w:t>
            </w:r>
          </w:p>
        </w:tc>
      </w:tr>
      <w:tr w:rsidR="00474644" w:rsidRPr="0028044A" w14:paraId="2A7FC2C7" w14:textId="77777777" w:rsidTr="009771BF">
        <w:tc>
          <w:tcPr>
            <w:tcW w:w="4392" w:type="dxa"/>
            <w:tcBorders>
              <w:left w:val="single" w:sz="2" w:space="0" w:color="000000"/>
              <w:bottom w:val="single" w:sz="2" w:space="0" w:color="000000"/>
            </w:tcBorders>
            <w:shd w:val="clear" w:color="auto" w:fill="auto"/>
            <w:tcMar>
              <w:top w:w="55" w:type="dxa"/>
              <w:left w:w="55" w:type="dxa"/>
              <w:bottom w:w="55" w:type="dxa"/>
              <w:right w:w="55" w:type="dxa"/>
            </w:tcMar>
          </w:tcPr>
          <w:p w14:paraId="5CB0BBB4"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Exigences</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031DD4F7"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Réponse du candidat</w:t>
            </w:r>
          </w:p>
        </w:tc>
      </w:tr>
      <w:tr w:rsidR="00474644" w:rsidRPr="0028044A" w14:paraId="0E2A686B" w14:textId="77777777" w:rsidTr="009771BF">
        <w:tc>
          <w:tcPr>
            <w:tcW w:w="4392" w:type="dxa"/>
            <w:tcBorders>
              <w:left w:val="single" w:sz="2" w:space="0" w:color="000000"/>
              <w:bottom w:val="single" w:sz="2" w:space="0" w:color="000000"/>
            </w:tcBorders>
            <w:shd w:val="clear" w:color="auto" w:fill="auto"/>
            <w:tcMar>
              <w:top w:w="55" w:type="dxa"/>
              <w:left w:w="55" w:type="dxa"/>
              <w:bottom w:w="55" w:type="dxa"/>
              <w:right w:w="55" w:type="dxa"/>
            </w:tcMar>
          </w:tcPr>
          <w:p w14:paraId="026004DF" w14:textId="77777777" w:rsidR="00474644" w:rsidRPr="0028044A" w:rsidRDefault="00474644" w:rsidP="009771BF">
            <w:pPr>
              <w:pStyle w:val="Sansinterligne"/>
              <w:tabs>
                <w:tab w:val="right" w:leader="dot" w:pos="9468"/>
              </w:tabs>
              <w:jc w:val="both"/>
              <w:rPr>
                <w:rFonts w:ascii="Marianne" w:hAnsi="Marianne"/>
                <w:sz w:val="20"/>
                <w:szCs w:val="20"/>
              </w:rPr>
            </w:pPr>
            <w:r w:rsidRPr="0028044A">
              <w:rPr>
                <w:rFonts w:ascii="Marianne" w:hAnsi="Marianne" w:cs="Arial"/>
                <w:sz w:val="20"/>
                <w:szCs w:val="20"/>
              </w:rPr>
              <w:t xml:space="preserve">Photographie(s) (joindre les photos au format .jpeg </w:t>
            </w:r>
            <w:proofErr w:type="gramStart"/>
            <w:r w:rsidRPr="0028044A">
              <w:rPr>
                <w:rFonts w:ascii="Marianne" w:hAnsi="Marianne" w:cs="Arial"/>
                <w:sz w:val="20"/>
                <w:szCs w:val="20"/>
              </w:rPr>
              <w:t>ou</w:t>
            </w:r>
            <w:proofErr w:type="gramEnd"/>
            <w:r w:rsidRPr="0028044A">
              <w:rPr>
                <w:rFonts w:ascii="Marianne" w:hAnsi="Marianne" w:cs="Arial"/>
                <w:sz w:val="20"/>
                <w:szCs w:val="20"/>
              </w:rPr>
              <w:t xml:space="preserve"> .</w:t>
            </w:r>
            <w:proofErr w:type="spellStart"/>
            <w:r w:rsidRPr="0028044A">
              <w:rPr>
                <w:rFonts w:ascii="Marianne" w:hAnsi="Marianne" w:cs="Arial"/>
                <w:sz w:val="20"/>
                <w:szCs w:val="20"/>
              </w:rPr>
              <w:t>pdf</w:t>
            </w:r>
            <w:proofErr w:type="spellEnd"/>
            <w:r w:rsidRPr="0028044A">
              <w:rPr>
                <w:rFonts w:ascii="Marianne" w:hAnsi="Marianne" w:cs="Arial"/>
                <w:sz w:val="20"/>
                <w:szCs w:val="20"/>
              </w:rPr>
              <w:t>)</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8A78873" w14:textId="77777777" w:rsidR="00474644" w:rsidRPr="0028044A" w:rsidRDefault="00474644" w:rsidP="009771BF">
            <w:pPr>
              <w:pStyle w:val="TableContents"/>
              <w:rPr>
                <w:rFonts w:ascii="Marianne" w:hAnsi="Marianne"/>
                <w:sz w:val="20"/>
                <w:szCs w:val="20"/>
              </w:rPr>
            </w:pPr>
          </w:p>
        </w:tc>
      </w:tr>
      <w:tr w:rsidR="00474644" w:rsidRPr="0028044A" w14:paraId="597372BC" w14:textId="77777777" w:rsidTr="009771BF">
        <w:tc>
          <w:tcPr>
            <w:tcW w:w="4392" w:type="dxa"/>
            <w:tcBorders>
              <w:left w:val="single" w:sz="2" w:space="0" w:color="000000"/>
              <w:bottom w:val="single" w:sz="2" w:space="0" w:color="000000"/>
            </w:tcBorders>
            <w:shd w:val="clear" w:color="auto" w:fill="auto"/>
            <w:tcMar>
              <w:top w:w="55" w:type="dxa"/>
              <w:left w:w="55" w:type="dxa"/>
              <w:bottom w:w="55" w:type="dxa"/>
              <w:right w:w="55" w:type="dxa"/>
            </w:tcMar>
          </w:tcPr>
          <w:p w14:paraId="0BF483AD" w14:textId="77777777" w:rsidR="00474644" w:rsidRPr="0028044A" w:rsidRDefault="00474644" w:rsidP="009771BF">
            <w:pPr>
              <w:pStyle w:val="Sansinterligne"/>
              <w:tabs>
                <w:tab w:val="right" w:leader="dot" w:pos="9468"/>
              </w:tabs>
              <w:jc w:val="both"/>
              <w:rPr>
                <w:rFonts w:ascii="Marianne" w:hAnsi="Marianne"/>
                <w:sz w:val="20"/>
                <w:szCs w:val="20"/>
              </w:rPr>
            </w:pPr>
            <w:r w:rsidRPr="0028044A">
              <w:rPr>
                <w:rFonts w:ascii="Marianne" w:hAnsi="Marianne" w:cs="Arial"/>
                <w:sz w:val="20"/>
                <w:szCs w:val="20"/>
              </w:rPr>
              <w:t>Une grille de taille comprenant un schéma indiquant le positionnement des mesures est joint au présent mémoire.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E6C3D2B" w14:textId="77777777" w:rsidR="00474644" w:rsidRPr="0028044A" w:rsidRDefault="00474644" w:rsidP="009771BF">
            <w:pPr>
              <w:pStyle w:val="TableContents"/>
              <w:rPr>
                <w:rFonts w:ascii="Marianne" w:hAnsi="Marianne"/>
                <w:sz w:val="20"/>
                <w:szCs w:val="20"/>
              </w:rPr>
            </w:pPr>
          </w:p>
        </w:tc>
      </w:tr>
      <w:tr w:rsidR="00A8590E" w:rsidRPr="0028044A" w14:paraId="5C6CC55A" w14:textId="77777777" w:rsidTr="009771BF">
        <w:tc>
          <w:tcPr>
            <w:tcW w:w="4392" w:type="dxa"/>
            <w:tcBorders>
              <w:left w:val="single" w:sz="2" w:space="0" w:color="000000"/>
              <w:bottom w:val="single" w:sz="2" w:space="0" w:color="000000"/>
            </w:tcBorders>
            <w:shd w:val="clear" w:color="auto" w:fill="auto"/>
            <w:tcMar>
              <w:top w:w="55" w:type="dxa"/>
              <w:left w:w="55" w:type="dxa"/>
              <w:bottom w:w="55" w:type="dxa"/>
              <w:right w:w="55" w:type="dxa"/>
            </w:tcMar>
          </w:tcPr>
          <w:p w14:paraId="3CE68C45" w14:textId="775033BB" w:rsidR="00A8590E" w:rsidRPr="0028044A" w:rsidRDefault="00A8590E" w:rsidP="00A8590E">
            <w:pPr>
              <w:pStyle w:val="Sansinterligne"/>
              <w:tabs>
                <w:tab w:val="right" w:leader="dot" w:pos="9468"/>
              </w:tabs>
              <w:jc w:val="both"/>
              <w:rPr>
                <w:rFonts w:ascii="Marianne" w:hAnsi="Marianne" w:cs="Arial"/>
                <w:sz w:val="20"/>
                <w:szCs w:val="20"/>
              </w:rPr>
            </w:pPr>
            <w:r w:rsidRPr="00A021DD">
              <w:rPr>
                <w:rFonts w:ascii="Marianne" w:hAnsi="Marianne"/>
                <w:sz w:val="20"/>
                <w:szCs w:val="20"/>
              </w:rPr>
              <w:t>Normes/exigences mises en œuvre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3A001AA" w14:textId="77777777" w:rsidR="00A8590E" w:rsidRPr="0028044A" w:rsidRDefault="00A8590E" w:rsidP="00A8590E">
            <w:pPr>
              <w:pStyle w:val="TableContents"/>
              <w:rPr>
                <w:rFonts w:ascii="Marianne" w:hAnsi="Marianne"/>
                <w:sz w:val="20"/>
                <w:szCs w:val="20"/>
              </w:rPr>
            </w:pPr>
          </w:p>
        </w:tc>
      </w:tr>
      <w:tr w:rsidR="00A8590E" w:rsidRPr="0028044A" w14:paraId="182C980A" w14:textId="77777777" w:rsidTr="009771BF">
        <w:tc>
          <w:tcPr>
            <w:tcW w:w="9495"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3D058784"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t>Exigences minimales requises</w:t>
            </w:r>
          </w:p>
        </w:tc>
      </w:tr>
      <w:tr w:rsidR="00A8590E" w:rsidRPr="0028044A" w14:paraId="13C96B67" w14:textId="77777777" w:rsidTr="009771BF">
        <w:tc>
          <w:tcPr>
            <w:tcW w:w="4392" w:type="dxa"/>
            <w:tcBorders>
              <w:left w:val="single" w:sz="2" w:space="0" w:color="000000"/>
              <w:bottom w:val="single" w:sz="2" w:space="0" w:color="000000"/>
            </w:tcBorders>
            <w:shd w:val="clear" w:color="auto" w:fill="auto"/>
            <w:tcMar>
              <w:top w:w="55" w:type="dxa"/>
              <w:left w:w="55" w:type="dxa"/>
              <w:bottom w:w="55" w:type="dxa"/>
              <w:right w:w="55" w:type="dxa"/>
            </w:tcMar>
          </w:tcPr>
          <w:p w14:paraId="01D17D3F" w14:textId="77777777" w:rsidR="00A8590E" w:rsidRPr="0028044A" w:rsidRDefault="00A8590E" w:rsidP="00A8590E">
            <w:pPr>
              <w:pStyle w:val="Paragraphedeliste"/>
              <w:ind w:left="0"/>
              <w:rPr>
                <w:rFonts w:ascii="Marianne" w:hAnsi="Marianne"/>
                <w:sz w:val="20"/>
                <w:szCs w:val="20"/>
              </w:rPr>
            </w:pPr>
            <w:r w:rsidRPr="0028044A">
              <w:rPr>
                <w:rFonts w:ascii="Marianne" w:hAnsi="Marianne"/>
                <w:sz w:val="20"/>
                <w:szCs w:val="20"/>
              </w:rPr>
              <w:t>Airbag de type non filaire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5CBE838C" w14:textId="77777777" w:rsidR="00A8590E" w:rsidRPr="0028044A" w:rsidRDefault="00A8590E" w:rsidP="00A8590E">
            <w:pPr>
              <w:pStyle w:val="TableContents"/>
              <w:rPr>
                <w:rFonts w:ascii="Marianne" w:hAnsi="Marianne"/>
                <w:i/>
                <w:iCs/>
                <w:sz w:val="20"/>
                <w:szCs w:val="20"/>
              </w:rPr>
            </w:pPr>
          </w:p>
        </w:tc>
      </w:tr>
      <w:tr w:rsidR="00A8590E" w:rsidRPr="0028044A" w14:paraId="37631427" w14:textId="77777777" w:rsidTr="009771BF">
        <w:tc>
          <w:tcPr>
            <w:tcW w:w="9495" w:type="dxa"/>
            <w:gridSpan w:val="2"/>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312A1B38" w14:textId="77777777" w:rsidR="00A8590E" w:rsidRPr="0028044A" w:rsidRDefault="00A8590E" w:rsidP="00A8590E">
            <w:pPr>
              <w:pStyle w:val="TableContents"/>
              <w:rPr>
                <w:rFonts w:ascii="Marianne" w:hAnsi="Marianne"/>
                <w:sz w:val="20"/>
                <w:szCs w:val="20"/>
              </w:rPr>
            </w:pPr>
            <w:r w:rsidRPr="0028044A">
              <w:rPr>
                <w:rFonts w:ascii="Marianne" w:hAnsi="Marianne"/>
                <w:sz w:val="20"/>
                <w:szCs w:val="20"/>
              </w:rPr>
              <w:lastRenderedPageBreak/>
              <w:t>Confort et adaptation aux conditions d'utilisation</w:t>
            </w:r>
          </w:p>
        </w:tc>
      </w:tr>
      <w:tr w:rsidR="00A8590E" w:rsidRPr="0028044A" w14:paraId="11DF5887" w14:textId="77777777" w:rsidTr="009771BF">
        <w:tc>
          <w:tcPr>
            <w:tcW w:w="4392" w:type="dxa"/>
            <w:tcBorders>
              <w:left w:val="single" w:sz="2" w:space="0" w:color="000000"/>
              <w:bottom w:val="single" w:sz="2" w:space="0" w:color="000000"/>
            </w:tcBorders>
            <w:shd w:val="clear" w:color="auto" w:fill="auto"/>
            <w:tcMar>
              <w:top w:w="55" w:type="dxa"/>
              <w:left w:w="55" w:type="dxa"/>
              <w:bottom w:w="55" w:type="dxa"/>
              <w:right w:w="55" w:type="dxa"/>
            </w:tcMar>
          </w:tcPr>
          <w:p w14:paraId="6F08E9B7" w14:textId="77777777" w:rsidR="00A8590E" w:rsidRPr="0028044A" w:rsidRDefault="00A8590E" w:rsidP="00A8590E">
            <w:pPr>
              <w:pStyle w:val="Standard"/>
              <w:tabs>
                <w:tab w:val="right" w:leader="dot" w:pos="9468"/>
              </w:tabs>
              <w:rPr>
                <w:rFonts w:ascii="Marianne" w:hAnsi="Marianne"/>
                <w:color w:val="00000A"/>
                <w:sz w:val="20"/>
                <w:szCs w:val="20"/>
                <w:lang w:eastAsia="en-US"/>
              </w:rPr>
            </w:pPr>
            <w:r w:rsidRPr="0028044A">
              <w:rPr>
                <w:rFonts w:ascii="Marianne" w:hAnsi="Marianne"/>
                <w:color w:val="00000A"/>
                <w:sz w:val="20"/>
                <w:szCs w:val="20"/>
                <w:lang w:eastAsia="en-US"/>
              </w:rPr>
              <w:t>Type de matériaux utilisé pour la confection du gilet</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3FB119C" w14:textId="77777777" w:rsidR="00A8590E" w:rsidRPr="0028044A" w:rsidRDefault="00A8590E" w:rsidP="00A8590E">
            <w:pPr>
              <w:pStyle w:val="TableContents"/>
              <w:rPr>
                <w:rFonts w:ascii="Marianne" w:hAnsi="Marianne"/>
                <w:sz w:val="20"/>
                <w:szCs w:val="20"/>
              </w:rPr>
            </w:pPr>
          </w:p>
        </w:tc>
      </w:tr>
      <w:tr w:rsidR="00A8590E" w:rsidRPr="0028044A" w14:paraId="19C2F09C" w14:textId="77777777" w:rsidTr="009771BF">
        <w:tc>
          <w:tcPr>
            <w:tcW w:w="4392" w:type="dxa"/>
            <w:tcBorders>
              <w:left w:val="single" w:sz="2" w:space="0" w:color="000000"/>
              <w:bottom w:val="single" w:sz="2" w:space="0" w:color="000000"/>
            </w:tcBorders>
            <w:shd w:val="clear" w:color="auto" w:fill="auto"/>
            <w:tcMar>
              <w:top w:w="55" w:type="dxa"/>
              <w:left w:w="55" w:type="dxa"/>
              <w:bottom w:w="55" w:type="dxa"/>
              <w:right w:w="55" w:type="dxa"/>
            </w:tcMar>
          </w:tcPr>
          <w:p w14:paraId="4053F821" w14:textId="77777777" w:rsidR="00A8590E" w:rsidRPr="0028044A" w:rsidRDefault="00A8590E" w:rsidP="00A8590E">
            <w:pPr>
              <w:pStyle w:val="Standard"/>
              <w:tabs>
                <w:tab w:val="right" w:leader="dot" w:pos="9468"/>
              </w:tabs>
              <w:rPr>
                <w:rFonts w:ascii="Marianne" w:hAnsi="Marianne"/>
                <w:color w:val="00000A"/>
                <w:sz w:val="20"/>
                <w:szCs w:val="20"/>
                <w:lang w:eastAsia="en-US"/>
              </w:rPr>
            </w:pPr>
            <w:r w:rsidRPr="0028044A">
              <w:rPr>
                <w:rFonts w:ascii="Marianne" w:hAnsi="Marianne"/>
                <w:color w:val="00000A"/>
                <w:sz w:val="20"/>
                <w:szCs w:val="20"/>
                <w:lang w:eastAsia="en-US"/>
              </w:rPr>
              <w:t>Système de fixation de l’airbag dans la veste</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7062CF98" w14:textId="77777777" w:rsidR="00A8590E" w:rsidRPr="0028044A" w:rsidRDefault="00A8590E" w:rsidP="00A8590E">
            <w:pPr>
              <w:pStyle w:val="TableContents"/>
              <w:rPr>
                <w:rFonts w:ascii="Marianne" w:hAnsi="Marianne"/>
                <w:sz w:val="20"/>
                <w:szCs w:val="20"/>
              </w:rPr>
            </w:pPr>
          </w:p>
        </w:tc>
      </w:tr>
      <w:tr w:rsidR="00A8590E" w:rsidRPr="0028044A" w14:paraId="71977525" w14:textId="77777777" w:rsidTr="009771BF">
        <w:tc>
          <w:tcPr>
            <w:tcW w:w="4392" w:type="dxa"/>
            <w:tcBorders>
              <w:left w:val="single" w:sz="2" w:space="0" w:color="000000"/>
              <w:bottom w:val="single" w:sz="2" w:space="0" w:color="000000"/>
            </w:tcBorders>
            <w:shd w:val="clear" w:color="auto" w:fill="auto"/>
            <w:tcMar>
              <w:top w:w="55" w:type="dxa"/>
              <w:left w:w="55" w:type="dxa"/>
              <w:bottom w:w="55" w:type="dxa"/>
              <w:right w:w="55" w:type="dxa"/>
            </w:tcMar>
          </w:tcPr>
          <w:p w14:paraId="669543D9" w14:textId="77777777" w:rsidR="00A8590E" w:rsidRPr="0028044A" w:rsidRDefault="00A8590E" w:rsidP="00A8590E">
            <w:pPr>
              <w:pStyle w:val="Standard"/>
              <w:tabs>
                <w:tab w:val="right" w:leader="dot" w:pos="9468"/>
              </w:tabs>
              <w:rPr>
                <w:rFonts w:ascii="Marianne" w:hAnsi="Marianne"/>
                <w:color w:val="00000A"/>
                <w:sz w:val="20"/>
                <w:szCs w:val="20"/>
                <w:lang w:eastAsia="en-US"/>
              </w:rPr>
            </w:pPr>
            <w:r w:rsidRPr="0028044A">
              <w:rPr>
                <w:rFonts w:ascii="Marianne" w:hAnsi="Marianne"/>
                <w:color w:val="00000A"/>
                <w:sz w:val="20"/>
                <w:szCs w:val="20"/>
                <w:lang w:eastAsia="en-US"/>
              </w:rPr>
              <w:t>Facilité de réamorçage du dispositif</w:t>
            </w:r>
          </w:p>
        </w:tc>
        <w:tc>
          <w:tcPr>
            <w:tcW w:w="5103"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0758B7FF" w14:textId="77777777" w:rsidR="00A8590E" w:rsidRPr="0028044A" w:rsidRDefault="00A8590E" w:rsidP="00A8590E">
            <w:pPr>
              <w:pStyle w:val="TableContents"/>
              <w:rPr>
                <w:rFonts w:ascii="Marianne" w:hAnsi="Marianne"/>
                <w:sz w:val="20"/>
                <w:szCs w:val="20"/>
              </w:rPr>
            </w:pPr>
          </w:p>
        </w:tc>
      </w:tr>
      <w:tr w:rsidR="00D82953" w:rsidRPr="0028044A" w14:paraId="49D2E88F" w14:textId="77777777" w:rsidTr="009771BF">
        <w:trPr>
          <w:trHeight w:val="559"/>
        </w:trPr>
        <w:tc>
          <w:tcPr>
            <w:tcW w:w="4392" w:type="dxa"/>
            <w:tcBorders>
              <w:left w:val="single" w:sz="2" w:space="0" w:color="000000"/>
              <w:bottom w:val="single" w:sz="2" w:space="0" w:color="000000"/>
            </w:tcBorders>
            <w:shd w:val="clear" w:color="auto" w:fill="DDDDDD"/>
            <w:tcMar>
              <w:top w:w="55" w:type="dxa"/>
              <w:left w:w="55" w:type="dxa"/>
              <w:bottom w:w="55" w:type="dxa"/>
              <w:right w:w="55" w:type="dxa"/>
            </w:tcMar>
          </w:tcPr>
          <w:p w14:paraId="5A75FF88" w14:textId="77777777" w:rsidR="00D82953" w:rsidRPr="0028044A" w:rsidRDefault="00D82953" w:rsidP="00D82953">
            <w:pPr>
              <w:pStyle w:val="Standard"/>
              <w:widowControl w:val="0"/>
              <w:rPr>
                <w:rFonts w:ascii="Marianne" w:hAnsi="Marianne"/>
                <w:sz w:val="20"/>
                <w:szCs w:val="20"/>
              </w:rPr>
            </w:pPr>
            <w:r w:rsidRPr="0028044A">
              <w:rPr>
                <w:rFonts w:ascii="Marianne" w:hAnsi="Marianne"/>
                <w:sz w:val="20"/>
                <w:szCs w:val="20"/>
              </w:rPr>
              <w:t>Temps de détection et de gonflage</w:t>
            </w:r>
          </w:p>
        </w:tc>
        <w:tc>
          <w:tcPr>
            <w:tcW w:w="5103"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7BD8DE3E"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Rapport de test</w:t>
            </w:r>
          </w:p>
        </w:tc>
      </w:tr>
      <w:tr w:rsidR="00D82953" w:rsidRPr="0028044A" w14:paraId="29B9ECEA" w14:textId="77777777" w:rsidTr="009771BF">
        <w:tc>
          <w:tcPr>
            <w:tcW w:w="4392" w:type="dxa"/>
            <w:tcBorders>
              <w:left w:val="single" w:sz="2" w:space="0" w:color="000000"/>
              <w:bottom w:val="single" w:sz="2" w:space="0" w:color="000000"/>
            </w:tcBorders>
            <w:shd w:val="clear" w:color="auto" w:fill="DDDDDD"/>
            <w:tcMar>
              <w:top w:w="55" w:type="dxa"/>
              <w:left w:w="55" w:type="dxa"/>
              <w:bottom w:w="55" w:type="dxa"/>
              <w:right w:w="55" w:type="dxa"/>
            </w:tcMar>
          </w:tcPr>
          <w:p w14:paraId="3B308F7D" w14:textId="77777777" w:rsidR="00D82953" w:rsidRPr="0028044A" w:rsidRDefault="00D82953" w:rsidP="00D82953">
            <w:pPr>
              <w:pStyle w:val="Standard"/>
              <w:widowControl w:val="0"/>
              <w:rPr>
                <w:rFonts w:ascii="Marianne" w:hAnsi="Marianne"/>
                <w:sz w:val="20"/>
                <w:szCs w:val="20"/>
              </w:rPr>
            </w:pPr>
            <w:r w:rsidRPr="0028044A">
              <w:rPr>
                <w:rFonts w:ascii="Marianne" w:hAnsi="Marianne"/>
                <w:sz w:val="20"/>
                <w:szCs w:val="20"/>
              </w:rPr>
              <w:t>Atténuation des chocs</w:t>
            </w:r>
          </w:p>
        </w:tc>
        <w:tc>
          <w:tcPr>
            <w:tcW w:w="5103"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50FD8A92" w14:textId="77777777" w:rsidR="00D82953" w:rsidRPr="0028044A" w:rsidRDefault="00D82953" w:rsidP="00D82953">
            <w:pPr>
              <w:pStyle w:val="TableContents"/>
              <w:rPr>
                <w:rFonts w:ascii="Marianne" w:hAnsi="Marianne"/>
                <w:i/>
                <w:iCs/>
                <w:sz w:val="20"/>
                <w:szCs w:val="20"/>
              </w:rPr>
            </w:pPr>
          </w:p>
        </w:tc>
      </w:tr>
      <w:tr w:rsidR="00D82953" w:rsidRPr="0028044A" w14:paraId="369C5F63" w14:textId="77777777" w:rsidTr="009771BF">
        <w:tc>
          <w:tcPr>
            <w:tcW w:w="4392" w:type="dxa"/>
            <w:tcBorders>
              <w:left w:val="single" w:sz="2" w:space="0" w:color="000000"/>
              <w:bottom w:val="single" w:sz="2" w:space="0" w:color="000000"/>
            </w:tcBorders>
            <w:shd w:val="clear" w:color="auto" w:fill="DDDDDD"/>
            <w:tcMar>
              <w:top w:w="55" w:type="dxa"/>
              <w:left w:w="55" w:type="dxa"/>
              <w:bottom w:w="55" w:type="dxa"/>
              <w:right w:w="55" w:type="dxa"/>
            </w:tcMar>
          </w:tcPr>
          <w:p w14:paraId="5CC299BC" w14:textId="77777777" w:rsidR="00D82953" w:rsidRPr="0028044A" w:rsidRDefault="00D82953" w:rsidP="00D82953">
            <w:pPr>
              <w:pStyle w:val="Standard"/>
              <w:widowControl w:val="0"/>
              <w:rPr>
                <w:rFonts w:ascii="Marianne" w:hAnsi="Marianne"/>
                <w:sz w:val="20"/>
                <w:szCs w:val="20"/>
              </w:rPr>
            </w:pPr>
            <w:r w:rsidRPr="0028044A">
              <w:rPr>
                <w:rFonts w:ascii="Marianne" w:hAnsi="Marianne"/>
                <w:sz w:val="20"/>
                <w:szCs w:val="20"/>
              </w:rPr>
              <w:t>Norme EN 1621-4</w:t>
            </w:r>
          </w:p>
        </w:tc>
        <w:tc>
          <w:tcPr>
            <w:tcW w:w="5103"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30909B23" w14:textId="77777777" w:rsidR="00D82953" w:rsidRPr="0028044A" w:rsidRDefault="00D82953" w:rsidP="00D82953">
            <w:pPr>
              <w:pStyle w:val="TableContents"/>
              <w:rPr>
                <w:rFonts w:ascii="Marianne" w:hAnsi="Marianne"/>
                <w:i/>
                <w:iCs/>
                <w:sz w:val="20"/>
                <w:szCs w:val="20"/>
              </w:rPr>
            </w:pPr>
          </w:p>
        </w:tc>
      </w:tr>
      <w:tr w:rsidR="00D82953" w:rsidRPr="0028044A" w14:paraId="32AE0B46" w14:textId="77777777" w:rsidTr="009771BF">
        <w:tc>
          <w:tcPr>
            <w:tcW w:w="4392" w:type="dxa"/>
            <w:tcBorders>
              <w:left w:val="single" w:sz="2" w:space="0" w:color="000000"/>
              <w:bottom w:val="single" w:sz="2" w:space="0" w:color="000000"/>
            </w:tcBorders>
            <w:shd w:val="clear" w:color="auto" w:fill="DDDDDD"/>
            <w:tcMar>
              <w:top w:w="55" w:type="dxa"/>
              <w:left w:w="55" w:type="dxa"/>
              <w:bottom w:w="55" w:type="dxa"/>
              <w:right w:w="55" w:type="dxa"/>
            </w:tcMar>
          </w:tcPr>
          <w:p w14:paraId="2804325B" w14:textId="77777777" w:rsidR="00D82953" w:rsidRPr="0028044A" w:rsidRDefault="00D82953" w:rsidP="00D82953">
            <w:pPr>
              <w:pStyle w:val="Standard"/>
              <w:rPr>
                <w:rFonts w:ascii="Marianne" w:hAnsi="Marianne"/>
                <w:sz w:val="20"/>
                <w:szCs w:val="20"/>
              </w:rPr>
            </w:pPr>
            <w:r w:rsidRPr="0028044A">
              <w:rPr>
                <w:rFonts w:ascii="Marianne" w:hAnsi="Marianne"/>
                <w:sz w:val="20"/>
                <w:szCs w:val="20"/>
              </w:rPr>
              <w:t>Avec ou sans protection dorsale (niveau de protection de la norme NF EN 1621-2 le cas échéant)</w:t>
            </w:r>
          </w:p>
        </w:tc>
        <w:tc>
          <w:tcPr>
            <w:tcW w:w="5103" w:type="dxa"/>
            <w:tcBorders>
              <w:left w:val="single" w:sz="2" w:space="0" w:color="000000"/>
              <w:bottom w:val="single" w:sz="2" w:space="0" w:color="000000"/>
              <w:right w:val="single" w:sz="4" w:space="0" w:color="auto"/>
            </w:tcBorders>
            <w:shd w:val="clear" w:color="auto" w:fill="DDDDDD"/>
            <w:tcMar>
              <w:top w:w="55" w:type="dxa"/>
              <w:left w:w="55" w:type="dxa"/>
              <w:bottom w:w="55" w:type="dxa"/>
              <w:right w:w="55" w:type="dxa"/>
            </w:tcMar>
          </w:tcPr>
          <w:p w14:paraId="440C9B49" w14:textId="77777777" w:rsidR="00D82953" w:rsidRPr="0028044A" w:rsidRDefault="00D82953" w:rsidP="00D82953">
            <w:pPr>
              <w:pStyle w:val="TableContents"/>
              <w:rPr>
                <w:rFonts w:ascii="Marianne" w:hAnsi="Marianne"/>
                <w:i/>
                <w:iCs/>
                <w:sz w:val="20"/>
                <w:szCs w:val="20"/>
              </w:rPr>
            </w:pPr>
            <w:r w:rsidRPr="0028044A">
              <w:rPr>
                <w:rFonts w:ascii="Marianne" w:hAnsi="Marianne"/>
                <w:i/>
                <w:iCs/>
                <w:sz w:val="20"/>
                <w:szCs w:val="20"/>
              </w:rPr>
              <w:t>Certification attendue le cas échéant</w:t>
            </w:r>
          </w:p>
        </w:tc>
      </w:tr>
    </w:tbl>
    <w:p w14:paraId="793C3E61" w14:textId="77777777" w:rsidR="00A8023C" w:rsidRDefault="00A8023C" w:rsidP="00A8023C">
      <w:pPr>
        <w:pStyle w:val="Standard"/>
        <w:rPr>
          <w:u w:color="FF0000"/>
        </w:rPr>
      </w:pPr>
      <w:bookmarkStart w:id="140" w:name="_Toc207276836"/>
      <w:bookmarkStart w:id="141" w:name="_Toc214868043"/>
      <w:bookmarkStart w:id="142" w:name="__RefHeading___Toc50090_2787168394"/>
      <w:bookmarkStart w:id="143" w:name="_Toc216859065"/>
    </w:p>
    <w:p w14:paraId="59F34868" w14:textId="3D22C069" w:rsidR="00474644" w:rsidRPr="00A8023C" w:rsidRDefault="00474644" w:rsidP="00474644">
      <w:pPr>
        <w:pStyle w:val="Titre1"/>
        <w:numPr>
          <w:ilvl w:val="0"/>
          <w:numId w:val="0"/>
        </w:numPr>
        <w:rPr>
          <w:bCs/>
          <w:sz w:val="20"/>
          <w:szCs w:val="20"/>
          <w:u w:val="single" w:color="FF0000"/>
        </w:rPr>
      </w:pPr>
      <w:bookmarkStart w:id="144" w:name="_Toc216883850"/>
      <w:r w:rsidRPr="00A8023C">
        <w:rPr>
          <w:bCs/>
          <w:sz w:val="20"/>
          <w:szCs w:val="20"/>
          <w:u w:val="single" w:color="FF0000"/>
        </w:rPr>
        <w:t xml:space="preserve">6. </w:t>
      </w:r>
      <w:bookmarkEnd w:id="140"/>
      <w:bookmarkEnd w:id="141"/>
      <w:r w:rsidRPr="00A8023C">
        <w:rPr>
          <w:bCs/>
          <w:sz w:val="20"/>
          <w:szCs w:val="20"/>
          <w:u w:val="single" w:color="FF0000"/>
        </w:rPr>
        <w:t>Veste de pluie</w:t>
      </w:r>
      <w:bookmarkEnd w:id="142"/>
      <w:r w:rsidRPr="00A8023C">
        <w:rPr>
          <w:bCs/>
          <w:sz w:val="20"/>
          <w:szCs w:val="20"/>
          <w:u w:val="single" w:color="FF0000"/>
        </w:rPr>
        <w:t xml:space="preserve"> motocycliste-unisexe</w:t>
      </w:r>
      <w:bookmarkEnd w:id="143"/>
      <w:bookmarkEnd w:id="144"/>
    </w:p>
    <w:p w14:paraId="652D9EA9" w14:textId="77777777" w:rsidR="00474644" w:rsidRPr="0028044A" w:rsidRDefault="00474644" w:rsidP="00474644">
      <w:pPr>
        <w:pStyle w:val="Standard"/>
        <w:rPr>
          <w:rFonts w:ascii="Marianne" w:eastAsia="NSimSun" w:hAnsi="Marianne"/>
          <w:sz w:val="20"/>
          <w:szCs w:val="20"/>
        </w:rPr>
      </w:pPr>
    </w:p>
    <w:tbl>
      <w:tblPr>
        <w:tblW w:w="9645" w:type="dxa"/>
        <w:tblLayout w:type="fixed"/>
        <w:tblCellMar>
          <w:left w:w="10" w:type="dxa"/>
          <w:right w:w="10" w:type="dxa"/>
        </w:tblCellMar>
        <w:tblLook w:val="04A0" w:firstRow="1" w:lastRow="0" w:firstColumn="1" w:lastColumn="0" w:noHBand="0" w:noVBand="1"/>
      </w:tblPr>
      <w:tblGrid>
        <w:gridCol w:w="4373"/>
        <w:gridCol w:w="5272"/>
      </w:tblGrid>
      <w:tr w:rsidR="00474644" w:rsidRPr="0028044A" w14:paraId="280CDD70" w14:textId="77777777" w:rsidTr="009771BF">
        <w:tc>
          <w:tcPr>
            <w:tcW w:w="964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hideMark/>
          </w:tcPr>
          <w:p w14:paraId="222CB447" w14:textId="77777777" w:rsidR="00474644" w:rsidRPr="0028044A" w:rsidRDefault="00474644" w:rsidP="009771BF">
            <w:pPr>
              <w:pStyle w:val="TableContents"/>
              <w:jc w:val="center"/>
              <w:rPr>
                <w:rFonts w:ascii="Marianne" w:hAnsi="Marianne"/>
                <w:b/>
                <w:bCs/>
                <w:sz w:val="20"/>
                <w:szCs w:val="20"/>
              </w:rPr>
            </w:pPr>
            <w:r w:rsidRPr="0028044A">
              <w:rPr>
                <w:rFonts w:ascii="Marianne" w:hAnsi="Marianne"/>
                <w:b/>
                <w:bCs/>
                <w:sz w:val="20"/>
                <w:szCs w:val="20"/>
              </w:rPr>
              <w:t>Fiche technique – Veste de pluie</w:t>
            </w:r>
          </w:p>
        </w:tc>
      </w:tr>
      <w:tr w:rsidR="00474644" w:rsidRPr="0028044A" w14:paraId="0688A86A" w14:textId="77777777" w:rsidTr="009771BF">
        <w:tc>
          <w:tcPr>
            <w:tcW w:w="4373"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1097DCC5" w14:textId="77777777" w:rsidR="00474644" w:rsidRPr="0028044A" w:rsidRDefault="00474644" w:rsidP="009771BF">
            <w:pPr>
              <w:pStyle w:val="Sansinterligne"/>
              <w:tabs>
                <w:tab w:val="right" w:leader="dot" w:pos="9468"/>
              </w:tabs>
              <w:jc w:val="center"/>
              <w:rPr>
                <w:rFonts w:ascii="Marianne" w:hAnsi="Marianne" w:cs="Arial"/>
                <w:b/>
                <w:bCs/>
                <w:sz w:val="20"/>
                <w:szCs w:val="20"/>
                <w:lang w:bidi="hi-IN"/>
              </w:rPr>
            </w:pPr>
            <w:r w:rsidRPr="0028044A">
              <w:rPr>
                <w:rFonts w:ascii="Marianne" w:hAnsi="Marianne" w:cs="Arial"/>
                <w:b/>
                <w:bCs/>
                <w:sz w:val="20"/>
                <w:szCs w:val="20"/>
                <w:lang w:bidi="hi-IN"/>
              </w:rPr>
              <w:t>Exigences</w:t>
            </w:r>
          </w:p>
        </w:tc>
        <w:tc>
          <w:tcPr>
            <w:tcW w:w="52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2CFD2532" w14:textId="77777777" w:rsidR="00474644" w:rsidRPr="0028044A" w:rsidRDefault="00474644" w:rsidP="009771BF">
            <w:pPr>
              <w:pStyle w:val="Sansinterligne"/>
              <w:tabs>
                <w:tab w:val="right" w:leader="dot" w:pos="9468"/>
              </w:tabs>
              <w:jc w:val="center"/>
              <w:rPr>
                <w:rFonts w:ascii="Marianne" w:hAnsi="Marianne" w:cs="Arial"/>
                <w:b/>
                <w:bCs/>
                <w:sz w:val="20"/>
                <w:szCs w:val="20"/>
                <w:lang w:bidi="hi-IN"/>
              </w:rPr>
            </w:pPr>
            <w:r w:rsidRPr="0028044A">
              <w:rPr>
                <w:rFonts w:ascii="Marianne" w:hAnsi="Marianne" w:cs="Arial"/>
                <w:b/>
                <w:bCs/>
                <w:sz w:val="20"/>
                <w:szCs w:val="20"/>
                <w:lang w:bidi="hi-IN"/>
              </w:rPr>
              <w:t>Réponse du candidat</w:t>
            </w:r>
          </w:p>
        </w:tc>
      </w:tr>
      <w:tr w:rsidR="00474644" w:rsidRPr="0028044A" w14:paraId="7431DA00"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43B1954B" w14:textId="77777777" w:rsidR="00474644" w:rsidRPr="0028044A" w:rsidRDefault="00474644" w:rsidP="009771BF">
            <w:pPr>
              <w:pStyle w:val="Sansinterligne"/>
              <w:tabs>
                <w:tab w:val="right" w:leader="dot" w:pos="9468"/>
              </w:tabs>
              <w:jc w:val="both"/>
              <w:rPr>
                <w:rFonts w:ascii="Marianne" w:hAnsi="Marianne" w:cs="Arial"/>
                <w:color w:val="000000"/>
                <w:sz w:val="20"/>
                <w:szCs w:val="20"/>
                <w:lang w:bidi="hi-IN"/>
              </w:rPr>
            </w:pPr>
            <w:r w:rsidRPr="0028044A">
              <w:rPr>
                <w:rFonts w:ascii="Marianne" w:hAnsi="Marianne" w:cs="Arial"/>
                <w:sz w:val="20"/>
                <w:szCs w:val="20"/>
                <w:lang w:bidi="hi-IN"/>
              </w:rPr>
              <w:t xml:space="preserve">Photographie(s) ou tout autre support </w:t>
            </w:r>
            <w:proofErr w:type="gramStart"/>
            <w:r w:rsidRPr="0028044A">
              <w:rPr>
                <w:rFonts w:ascii="Marianne" w:hAnsi="Marianne" w:cs="Arial"/>
                <w:sz w:val="20"/>
                <w:szCs w:val="20"/>
                <w:lang w:bidi="hi-IN"/>
              </w:rPr>
              <w:t>visuel  (</w:t>
            </w:r>
            <w:proofErr w:type="gramEnd"/>
            <w:r w:rsidRPr="0028044A">
              <w:rPr>
                <w:rFonts w:ascii="Marianne" w:hAnsi="Marianne" w:cs="Arial"/>
                <w:sz w:val="20"/>
                <w:szCs w:val="20"/>
                <w:lang w:bidi="hi-IN"/>
              </w:rPr>
              <w:t>les joindre au format .jpeg ou .</w:t>
            </w:r>
            <w:proofErr w:type="spellStart"/>
            <w:r w:rsidRPr="0028044A">
              <w:rPr>
                <w:rFonts w:ascii="Marianne" w:hAnsi="Marianne" w:cs="Arial"/>
                <w:sz w:val="20"/>
                <w:szCs w:val="20"/>
                <w:lang w:bidi="hi-IN"/>
              </w:rPr>
              <w:t>pdf</w:t>
            </w:r>
            <w:proofErr w:type="spellEnd"/>
            <w:r w:rsidRPr="0028044A">
              <w:rPr>
                <w:rFonts w:ascii="Marianne" w:hAnsi="Marianne" w:cs="Arial"/>
                <w:sz w:val="20"/>
                <w:szCs w:val="20"/>
                <w:lang w:bidi="hi-IN"/>
              </w:rPr>
              <w:t>)</w:t>
            </w:r>
          </w:p>
          <w:p w14:paraId="0EB92D39" w14:textId="77777777" w:rsidR="00474644" w:rsidRPr="0028044A" w:rsidRDefault="00474644" w:rsidP="009771BF">
            <w:pPr>
              <w:pStyle w:val="Sansinterligne"/>
              <w:tabs>
                <w:tab w:val="right" w:leader="dot" w:pos="9468"/>
              </w:tabs>
              <w:jc w:val="both"/>
              <w:rPr>
                <w:rFonts w:ascii="Marianne" w:hAnsi="Marianne" w:cs="Arial"/>
                <w:color w:val="000000"/>
                <w:sz w:val="20"/>
                <w:szCs w:val="20"/>
                <w:lang w:bidi="hi-IN"/>
              </w:rPr>
            </w:pPr>
            <w:proofErr w:type="gramStart"/>
            <w:r w:rsidRPr="0028044A">
              <w:rPr>
                <w:rFonts w:ascii="Marianne" w:hAnsi="Marianne" w:cs="Arial"/>
                <w:sz w:val="20"/>
                <w:szCs w:val="20"/>
                <w:lang w:bidi="hi-IN"/>
              </w:rPr>
              <w:t>visuel</w:t>
            </w:r>
            <w:proofErr w:type="gramEnd"/>
            <w:r w:rsidRPr="0028044A">
              <w:rPr>
                <w:rFonts w:ascii="Marianne" w:hAnsi="Marianne" w:cs="Arial"/>
                <w:sz w:val="20"/>
                <w:szCs w:val="20"/>
                <w:lang w:bidi="hi-IN"/>
              </w:rPr>
              <w:t xml:space="preserve"> de l’effet seul et porté avec le pantalon de pluie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108A86A" w14:textId="77777777" w:rsidR="00474644" w:rsidRPr="0028044A" w:rsidRDefault="00474644" w:rsidP="009771BF">
            <w:pPr>
              <w:pStyle w:val="TableContents"/>
              <w:rPr>
                <w:rFonts w:ascii="Marianne" w:hAnsi="Marianne" w:cs="Marianne"/>
                <w:sz w:val="20"/>
                <w:szCs w:val="20"/>
              </w:rPr>
            </w:pPr>
          </w:p>
        </w:tc>
      </w:tr>
      <w:tr w:rsidR="00474644" w:rsidRPr="0028044A" w14:paraId="371003CF"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378516A1" w14:textId="77777777" w:rsidR="00474644" w:rsidRPr="0028044A" w:rsidRDefault="00474644" w:rsidP="009771BF">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Une grille de taille comprenant un schéma indiquant le positionnement des mesures est joint au présent mémoire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7C1F63C" w14:textId="77777777" w:rsidR="00474644" w:rsidRPr="0028044A" w:rsidRDefault="00474644" w:rsidP="009771BF">
            <w:pPr>
              <w:pStyle w:val="Sansinterligne"/>
              <w:tabs>
                <w:tab w:val="right" w:leader="dot" w:pos="9468"/>
              </w:tabs>
              <w:jc w:val="both"/>
              <w:rPr>
                <w:rFonts w:ascii="Marianne" w:hAnsi="Marianne" w:cs="Arial"/>
                <w:sz w:val="20"/>
                <w:szCs w:val="20"/>
                <w:lang w:bidi="hi-IN"/>
              </w:rPr>
            </w:pPr>
          </w:p>
        </w:tc>
      </w:tr>
      <w:tr w:rsidR="00474644" w:rsidRPr="0028044A" w14:paraId="5B8248F1"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7C6EF5E3" w14:textId="77777777" w:rsidR="00474644" w:rsidRPr="0028044A" w:rsidRDefault="00474644" w:rsidP="009771BF">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Descriptif général à l’initiative du candidat</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7DBEF90" w14:textId="77777777" w:rsidR="00474644" w:rsidRPr="0028044A" w:rsidRDefault="00474644" w:rsidP="009771BF">
            <w:pPr>
              <w:pStyle w:val="Sansinterligne"/>
              <w:tabs>
                <w:tab w:val="right" w:leader="dot" w:pos="9468"/>
              </w:tabs>
              <w:jc w:val="both"/>
              <w:rPr>
                <w:rFonts w:ascii="Marianne" w:hAnsi="Marianne" w:cs="Arial"/>
                <w:sz w:val="20"/>
                <w:szCs w:val="20"/>
                <w:lang w:bidi="hi-IN"/>
              </w:rPr>
            </w:pPr>
          </w:p>
        </w:tc>
      </w:tr>
      <w:tr w:rsidR="00A8590E" w:rsidRPr="0028044A" w14:paraId="1BDEA371"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tcPr>
          <w:p w14:paraId="0C225264" w14:textId="15CF4FD6" w:rsidR="00A8590E" w:rsidRPr="0028044A" w:rsidRDefault="00A8590E" w:rsidP="00A8590E">
            <w:pPr>
              <w:pStyle w:val="Sansinterligne"/>
              <w:tabs>
                <w:tab w:val="right" w:leader="dot" w:pos="9468"/>
              </w:tabs>
              <w:jc w:val="both"/>
              <w:rPr>
                <w:rFonts w:ascii="Marianne" w:hAnsi="Marianne" w:cs="Arial"/>
                <w:sz w:val="20"/>
                <w:szCs w:val="20"/>
                <w:lang w:bidi="hi-IN"/>
              </w:rPr>
            </w:pPr>
            <w:r w:rsidRPr="00A021DD">
              <w:rPr>
                <w:rFonts w:ascii="Marianne" w:hAnsi="Marianne"/>
                <w:sz w:val="20"/>
                <w:szCs w:val="20"/>
              </w:rPr>
              <w:t>Normes/exigences mises en œuvre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BBF7B01"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04E78421" w14:textId="77777777" w:rsidTr="009771BF">
        <w:tc>
          <w:tcPr>
            <w:tcW w:w="9645" w:type="dxa"/>
            <w:gridSpan w:val="2"/>
            <w:tcBorders>
              <w:top w:val="nil"/>
              <w:left w:val="single" w:sz="2" w:space="0" w:color="000000"/>
              <w:bottom w:val="single" w:sz="2" w:space="0" w:color="000000"/>
              <w:right w:val="single" w:sz="2" w:space="0" w:color="000000"/>
            </w:tcBorders>
            <w:shd w:val="clear" w:color="auto" w:fill="DDDDDD"/>
            <w:tcMar>
              <w:top w:w="55" w:type="dxa"/>
              <w:left w:w="55" w:type="dxa"/>
              <w:bottom w:w="55" w:type="dxa"/>
              <w:right w:w="55" w:type="dxa"/>
            </w:tcMar>
            <w:hideMark/>
          </w:tcPr>
          <w:p w14:paraId="30353964"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Qualité des matières premières et de la réalisation</w:t>
            </w:r>
          </w:p>
        </w:tc>
      </w:tr>
      <w:tr w:rsidR="00A8590E" w:rsidRPr="0028044A" w14:paraId="55D81861"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0C48E73"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Composition du tissu</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F99AEEA"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273B00ED"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E2C251E"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Solidité des teintures (aux frottements, à la lumière, à la sueur et aux détergents)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E98CE9B"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5132BBFC"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9F5E2A"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Stabilité dimensionnelle lavage à 40 °</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5EC317A"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7534F4E9"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26281E6"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Qualité des montages et des coutures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81E15BE"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080E09C2"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BA47526"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Qualité des fermetures à glissières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F2EF8DD"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2D15EAFE"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99184B"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Résistance à l’abrasion</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545AD4C"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6508CE3D"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CE4D675"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Résistance à la traction</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2042B95"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77F44FE3"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DCF592"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Résistance à la déchirure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0C59BBC"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79714F29" w14:textId="77777777" w:rsidTr="009771BF">
        <w:trPr>
          <w:trHeight w:val="334"/>
        </w:trPr>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2A9BA70"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Résistance au lavage domestique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4624801"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50F3D7D1"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AF6E164"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Résistance évaporative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C3178CB"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1CBB9FEB"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5AB3F20"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roofErr w:type="gramStart"/>
            <w:r w:rsidRPr="0028044A">
              <w:rPr>
                <w:rFonts w:ascii="Marianne" w:hAnsi="Marianne" w:cs="Arial"/>
                <w:sz w:val="20"/>
                <w:szCs w:val="20"/>
                <w:lang w:bidi="hi-IN"/>
              </w:rPr>
              <w:t>imperméabilité</w:t>
            </w:r>
            <w:proofErr w:type="gramEnd"/>
            <w:r w:rsidRPr="0028044A">
              <w:rPr>
                <w:rFonts w:ascii="Marianne" w:hAnsi="Marianne" w:cs="Arial"/>
                <w:sz w:val="20"/>
                <w:szCs w:val="20"/>
                <w:lang w:bidi="hi-IN"/>
              </w:rPr>
              <w:t xml:space="preserve"> à l’eau (norme EN 343 classe 4/4/R)</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05A16C12" w14:textId="29AEC5F6"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595DC000"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4F2C8BF"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Perméabilité à l’air (</w:t>
            </w:r>
            <w:proofErr w:type="spellStart"/>
            <w:r w:rsidRPr="0028044A">
              <w:rPr>
                <w:rFonts w:ascii="Marianne" w:hAnsi="Marianne" w:cs="Arial"/>
                <w:sz w:val="20"/>
                <w:szCs w:val="20"/>
                <w:lang w:bidi="hi-IN"/>
              </w:rPr>
              <w:t>coupe vent</w:t>
            </w:r>
            <w:proofErr w:type="spellEnd"/>
            <w:r w:rsidRPr="0028044A">
              <w:rPr>
                <w:rFonts w:ascii="Marianne" w:hAnsi="Marianne" w:cs="Arial"/>
                <w:sz w:val="20"/>
                <w:szCs w:val="20"/>
                <w:lang w:bidi="hi-IN"/>
              </w:rPr>
              <w:t>)</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10C2113"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53981676"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C9BA1A1"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Résistance des éléments retro-réfléchissants (au lavage, à la chaleur du moteur)</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9949153"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D82953" w:rsidRPr="0028044A" w14:paraId="3C016B39"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BE3EEAA" w14:textId="07DE0C4E" w:rsidR="00D82953" w:rsidRPr="0028044A" w:rsidRDefault="00D82953" w:rsidP="00D82953">
            <w:pPr>
              <w:pStyle w:val="Sansinterligne"/>
              <w:tabs>
                <w:tab w:val="right" w:leader="dot" w:pos="9468"/>
              </w:tabs>
              <w:jc w:val="both"/>
              <w:rPr>
                <w:rFonts w:ascii="Marianne" w:hAnsi="Marianne" w:cs="Arial"/>
                <w:sz w:val="20"/>
                <w:szCs w:val="20"/>
                <w:lang w:bidi="hi-IN"/>
              </w:rPr>
            </w:pPr>
            <w:r w:rsidRPr="00A021DD">
              <w:rPr>
                <w:rFonts w:ascii="Marianne" w:hAnsi="Marianne"/>
                <w:sz w:val="20"/>
                <w:szCs w:val="20"/>
              </w:rPr>
              <w:lastRenderedPageBreak/>
              <w:t>Présence ou non de matières recyclées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247EAA4"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52899A40" w14:textId="77777777" w:rsidTr="009771BF">
        <w:tc>
          <w:tcPr>
            <w:tcW w:w="9645" w:type="dxa"/>
            <w:gridSpan w:val="2"/>
            <w:tcBorders>
              <w:top w:val="nil"/>
              <w:left w:val="single" w:sz="2" w:space="0" w:color="000000"/>
              <w:bottom w:val="single" w:sz="2" w:space="0" w:color="000000"/>
              <w:right w:val="single" w:sz="2" w:space="0" w:color="000000"/>
            </w:tcBorders>
            <w:shd w:val="clear" w:color="auto" w:fill="DDDDDD"/>
            <w:tcMar>
              <w:top w:w="55" w:type="dxa"/>
              <w:left w:w="55" w:type="dxa"/>
              <w:bottom w:w="55" w:type="dxa"/>
              <w:right w:w="55" w:type="dxa"/>
            </w:tcMar>
            <w:hideMark/>
          </w:tcPr>
          <w:p w14:paraId="0CA289B5"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Confort et adaptation aux conditions d'utilisation</w:t>
            </w:r>
          </w:p>
        </w:tc>
      </w:tr>
      <w:tr w:rsidR="00D82953" w:rsidRPr="0028044A" w14:paraId="0778C23B"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03EF7D9E"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Positionnement des bandes rétroréfléchissantes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5B2CD40"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1CCA1A2E"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3EC00AD4"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Adaptation de la coupe à la morphologie de la majorité des agents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86C4619"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4FA84252"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105B1C2C"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Étanchéité des coutures et fermetures à glissières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2548613"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599E5CFD"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05051F35"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Aisance dans les mouvements (souplesse du tissu et coupe)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08AD872"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39AC1C17"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2B622C01"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Tissu silencieux</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03EF0E3"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21208253"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1ABE804A"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Système de serrage en bas de manche proposé</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94C59DF"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6F162D43"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77347A79"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Système de serrage à la taille proposé</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34B695F"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17238DFB"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40D355AE"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Système de réglage du col proposé</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68AD53F"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4CFE85BC" w14:textId="77777777" w:rsidTr="009771BF">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4A0AA396"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Présence d’éléments de confort particuliers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5327D53"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bl>
    <w:p w14:paraId="5B5D5A0F" w14:textId="77777777" w:rsidR="00474644" w:rsidRPr="0028044A" w:rsidRDefault="00474644" w:rsidP="00474644">
      <w:pPr>
        <w:pStyle w:val="Sansinterligne"/>
        <w:tabs>
          <w:tab w:val="right" w:leader="dot" w:pos="9468"/>
        </w:tabs>
        <w:jc w:val="both"/>
        <w:rPr>
          <w:rFonts w:ascii="Marianne" w:hAnsi="Marianne" w:cs="Arial"/>
          <w:kern w:val="3"/>
          <w:sz w:val="20"/>
          <w:szCs w:val="20"/>
          <w:lang w:bidi="hi-IN"/>
        </w:rPr>
      </w:pPr>
    </w:p>
    <w:p w14:paraId="2754C658" w14:textId="2744527C" w:rsidR="00474644" w:rsidRPr="00A8023C" w:rsidRDefault="00474644" w:rsidP="00474644">
      <w:pPr>
        <w:pStyle w:val="Titre1"/>
        <w:numPr>
          <w:ilvl w:val="0"/>
          <w:numId w:val="0"/>
        </w:numPr>
        <w:rPr>
          <w:bCs/>
          <w:sz w:val="20"/>
          <w:szCs w:val="20"/>
          <w:u w:val="single" w:color="FF0000"/>
        </w:rPr>
      </w:pPr>
      <w:bookmarkStart w:id="145" w:name="_Toc207276836_Copie_1"/>
      <w:bookmarkStart w:id="146" w:name="_Toc214868043_Copie_1"/>
      <w:bookmarkStart w:id="147" w:name="__RefHeading___Toc50090_2787168394_Copie"/>
      <w:bookmarkStart w:id="148" w:name="_Toc216859066"/>
      <w:bookmarkStart w:id="149" w:name="_Toc216883851"/>
      <w:r w:rsidRPr="00A8023C">
        <w:rPr>
          <w:bCs/>
          <w:sz w:val="20"/>
          <w:szCs w:val="20"/>
          <w:u w:val="single" w:color="FF0000"/>
        </w:rPr>
        <w:t xml:space="preserve">7. </w:t>
      </w:r>
      <w:bookmarkEnd w:id="145"/>
      <w:bookmarkEnd w:id="146"/>
      <w:r w:rsidRPr="00A8023C">
        <w:rPr>
          <w:bCs/>
          <w:sz w:val="20"/>
          <w:szCs w:val="20"/>
          <w:u w:val="single" w:color="FF0000"/>
        </w:rPr>
        <w:t>Pantalon de pluie</w:t>
      </w:r>
      <w:bookmarkEnd w:id="147"/>
      <w:r w:rsidRPr="00A8023C">
        <w:rPr>
          <w:bCs/>
          <w:sz w:val="20"/>
          <w:szCs w:val="20"/>
          <w:u w:val="single" w:color="FF0000"/>
        </w:rPr>
        <w:t xml:space="preserve"> motocycliste-unisexe</w:t>
      </w:r>
      <w:bookmarkEnd w:id="148"/>
      <w:bookmarkEnd w:id="149"/>
    </w:p>
    <w:p w14:paraId="7A49F016" w14:textId="77777777" w:rsidR="00474644" w:rsidRPr="0028044A" w:rsidRDefault="00474644" w:rsidP="00474644">
      <w:pPr>
        <w:pStyle w:val="Sansinterligne"/>
        <w:tabs>
          <w:tab w:val="right" w:leader="dot" w:pos="9468"/>
        </w:tabs>
        <w:jc w:val="both"/>
        <w:rPr>
          <w:rFonts w:ascii="Marianne" w:hAnsi="Marianne" w:cs="Arial"/>
          <w:sz w:val="20"/>
          <w:szCs w:val="20"/>
          <w:lang w:bidi="hi-IN"/>
        </w:rPr>
      </w:pPr>
    </w:p>
    <w:tbl>
      <w:tblPr>
        <w:tblW w:w="9645" w:type="dxa"/>
        <w:tblLayout w:type="fixed"/>
        <w:tblCellMar>
          <w:left w:w="10" w:type="dxa"/>
          <w:right w:w="10" w:type="dxa"/>
        </w:tblCellMar>
        <w:tblLook w:val="04A0" w:firstRow="1" w:lastRow="0" w:firstColumn="1" w:lastColumn="0" w:noHBand="0" w:noVBand="1"/>
      </w:tblPr>
      <w:tblGrid>
        <w:gridCol w:w="4373"/>
        <w:gridCol w:w="5272"/>
      </w:tblGrid>
      <w:tr w:rsidR="00474644" w:rsidRPr="0028044A" w14:paraId="05F856BE" w14:textId="77777777" w:rsidTr="00A8590E">
        <w:tc>
          <w:tcPr>
            <w:tcW w:w="9645" w:type="dxa"/>
            <w:gridSpan w:val="2"/>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hideMark/>
          </w:tcPr>
          <w:p w14:paraId="018C7F32" w14:textId="77777777" w:rsidR="00474644" w:rsidRPr="0028044A" w:rsidRDefault="00474644" w:rsidP="009771BF">
            <w:pPr>
              <w:pStyle w:val="Sansinterligne"/>
              <w:tabs>
                <w:tab w:val="right" w:leader="dot" w:pos="9468"/>
              </w:tabs>
              <w:jc w:val="center"/>
              <w:rPr>
                <w:rFonts w:ascii="Marianne" w:hAnsi="Marianne" w:cs="Arial"/>
                <w:sz w:val="20"/>
                <w:szCs w:val="20"/>
                <w:lang w:bidi="hi-IN"/>
              </w:rPr>
            </w:pPr>
            <w:r w:rsidRPr="0028044A">
              <w:rPr>
                <w:rFonts w:ascii="Marianne" w:hAnsi="Marianne"/>
                <w:b/>
                <w:bCs/>
                <w:sz w:val="20"/>
                <w:szCs w:val="20"/>
              </w:rPr>
              <w:t>Fiche technique – Pantalon de pluie</w:t>
            </w:r>
          </w:p>
        </w:tc>
      </w:tr>
      <w:tr w:rsidR="00474644" w:rsidRPr="0028044A" w14:paraId="4764D6A0" w14:textId="77777777" w:rsidTr="00A8590E">
        <w:tc>
          <w:tcPr>
            <w:tcW w:w="4373"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232465A2" w14:textId="77777777" w:rsidR="00474644" w:rsidRPr="0028044A" w:rsidRDefault="00474644" w:rsidP="009771BF">
            <w:pPr>
              <w:pStyle w:val="Sansinterligne"/>
              <w:tabs>
                <w:tab w:val="right" w:leader="dot" w:pos="9468"/>
              </w:tabs>
              <w:jc w:val="center"/>
              <w:rPr>
                <w:rFonts w:ascii="Marianne" w:hAnsi="Marianne" w:cs="Arial"/>
                <w:b/>
                <w:bCs/>
                <w:sz w:val="20"/>
                <w:szCs w:val="20"/>
                <w:lang w:bidi="hi-IN"/>
              </w:rPr>
            </w:pPr>
            <w:r w:rsidRPr="0028044A">
              <w:rPr>
                <w:rFonts w:ascii="Marianne" w:hAnsi="Marianne" w:cs="Arial"/>
                <w:b/>
                <w:bCs/>
                <w:sz w:val="20"/>
                <w:szCs w:val="20"/>
                <w:lang w:bidi="hi-IN"/>
              </w:rPr>
              <w:t>Exigences</w:t>
            </w:r>
          </w:p>
        </w:tc>
        <w:tc>
          <w:tcPr>
            <w:tcW w:w="52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465BB613" w14:textId="77777777" w:rsidR="00474644" w:rsidRPr="0028044A" w:rsidRDefault="00474644" w:rsidP="009771BF">
            <w:pPr>
              <w:pStyle w:val="Sansinterligne"/>
              <w:tabs>
                <w:tab w:val="right" w:leader="dot" w:pos="9468"/>
              </w:tabs>
              <w:jc w:val="center"/>
              <w:rPr>
                <w:rFonts w:ascii="Marianne" w:hAnsi="Marianne" w:cs="Arial"/>
                <w:b/>
                <w:bCs/>
                <w:sz w:val="20"/>
                <w:szCs w:val="20"/>
                <w:lang w:bidi="hi-IN"/>
              </w:rPr>
            </w:pPr>
            <w:r w:rsidRPr="0028044A">
              <w:rPr>
                <w:rFonts w:ascii="Marianne" w:hAnsi="Marianne" w:cs="Arial"/>
                <w:b/>
                <w:bCs/>
                <w:sz w:val="20"/>
                <w:szCs w:val="20"/>
                <w:lang w:bidi="hi-IN"/>
              </w:rPr>
              <w:t>Réponse du candidat</w:t>
            </w:r>
          </w:p>
        </w:tc>
      </w:tr>
      <w:tr w:rsidR="00474644" w:rsidRPr="0028044A" w14:paraId="070B2530"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028A8083" w14:textId="77777777" w:rsidR="00474644" w:rsidRPr="0028044A" w:rsidRDefault="00474644" w:rsidP="009771BF">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 xml:space="preserve">Photographie(s) ou tout autre support </w:t>
            </w:r>
            <w:proofErr w:type="gramStart"/>
            <w:r w:rsidRPr="0028044A">
              <w:rPr>
                <w:rFonts w:ascii="Marianne" w:hAnsi="Marianne" w:cs="Arial"/>
                <w:sz w:val="20"/>
                <w:szCs w:val="20"/>
                <w:lang w:bidi="hi-IN"/>
              </w:rPr>
              <w:t>visuel  (</w:t>
            </w:r>
            <w:proofErr w:type="gramEnd"/>
            <w:r w:rsidRPr="0028044A">
              <w:rPr>
                <w:rFonts w:ascii="Marianne" w:hAnsi="Marianne" w:cs="Arial"/>
                <w:sz w:val="20"/>
                <w:szCs w:val="20"/>
                <w:lang w:bidi="hi-IN"/>
              </w:rPr>
              <w:t>les joindre au format .jpeg ou .</w:t>
            </w:r>
            <w:proofErr w:type="spellStart"/>
            <w:r w:rsidRPr="0028044A">
              <w:rPr>
                <w:rFonts w:ascii="Marianne" w:hAnsi="Marianne" w:cs="Arial"/>
                <w:sz w:val="20"/>
                <w:szCs w:val="20"/>
                <w:lang w:bidi="hi-IN"/>
              </w:rPr>
              <w:t>pdf</w:t>
            </w:r>
            <w:proofErr w:type="spellEnd"/>
            <w:r w:rsidRPr="0028044A">
              <w:rPr>
                <w:rFonts w:ascii="Marianne" w:hAnsi="Marianne" w:cs="Arial"/>
                <w:sz w:val="20"/>
                <w:szCs w:val="20"/>
                <w:lang w:bidi="hi-IN"/>
              </w:rPr>
              <w:t>)</w:t>
            </w:r>
          </w:p>
          <w:p w14:paraId="1670C08A" w14:textId="77777777" w:rsidR="00474644" w:rsidRPr="0028044A" w:rsidRDefault="00474644" w:rsidP="009771BF">
            <w:pPr>
              <w:pStyle w:val="Sansinterligne"/>
              <w:tabs>
                <w:tab w:val="right" w:leader="dot" w:pos="9468"/>
              </w:tabs>
              <w:jc w:val="both"/>
              <w:rPr>
                <w:rFonts w:ascii="Marianne" w:hAnsi="Marianne" w:cs="Arial"/>
                <w:sz w:val="20"/>
                <w:szCs w:val="20"/>
                <w:lang w:bidi="hi-IN"/>
              </w:rPr>
            </w:pPr>
            <w:proofErr w:type="gramStart"/>
            <w:r w:rsidRPr="0028044A">
              <w:rPr>
                <w:rFonts w:ascii="Marianne" w:hAnsi="Marianne" w:cs="Arial"/>
                <w:sz w:val="20"/>
                <w:szCs w:val="20"/>
                <w:lang w:bidi="hi-IN"/>
              </w:rPr>
              <w:t>visuel</w:t>
            </w:r>
            <w:proofErr w:type="gramEnd"/>
            <w:r w:rsidRPr="0028044A">
              <w:rPr>
                <w:rFonts w:ascii="Marianne" w:hAnsi="Marianne" w:cs="Arial"/>
                <w:sz w:val="20"/>
                <w:szCs w:val="20"/>
                <w:lang w:bidi="hi-IN"/>
              </w:rPr>
              <w:t xml:space="preserve"> de l’effet seul et porté avec la veste de pluie.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E972248" w14:textId="77777777" w:rsidR="00474644" w:rsidRPr="0028044A" w:rsidRDefault="00474644" w:rsidP="009771BF">
            <w:pPr>
              <w:pStyle w:val="Sansinterligne"/>
              <w:tabs>
                <w:tab w:val="right" w:leader="dot" w:pos="9468"/>
              </w:tabs>
              <w:jc w:val="both"/>
              <w:rPr>
                <w:rFonts w:ascii="Marianne" w:hAnsi="Marianne" w:cs="Arial"/>
                <w:sz w:val="20"/>
                <w:szCs w:val="20"/>
                <w:lang w:bidi="hi-IN"/>
              </w:rPr>
            </w:pPr>
          </w:p>
        </w:tc>
      </w:tr>
      <w:tr w:rsidR="00474644" w:rsidRPr="0028044A" w14:paraId="76751768"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519E4DD2" w14:textId="77777777" w:rsidR="00474644" w:rsidRPr="0028044A" w:rsidRDefault="00474644" w:rsidP="009771BF">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Une grille de taille comprenant un schéma indiquant le positionnement des mesures est joint au présent mémoire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11C51A6" w14:textId="77777777" w:rsidR="00474644" w:rsidRPr="0028044A" w:rsidRDefault="00474644" w:rsidP="009771BF">
            <w:pPr>
              <w:pStyle w:val="Sansinterligne"/>
              <w:tabs>
                <w:tab w:val="right" w:leader="dot" w:pos="9468"/>
              </w:tabs>
              <w:jc w:val="both"/>
              <w:rPr>
                <w:rFonts w:ascii="Marianne" w:hAnsi="Marianne" w:cs="Arial"/>
                <w:sz w:val="20"/>
                <w:szCs w:val="20"/>
                <w:lang w:bidi="hi-IN"/>
              </w:rPr>
            </w:pPr>
          </w:p>
        </w:tc>
      </w:tr>
      <w:tr w:rsidR="00474644" w:rsidRPr="0028044A" w14:paraId="77F11CBD"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050FE347" w14:textId="77777777" w:rsidR="00474644" w:rsidRPr="0028044A" w:rsidRDefault="00474644" w:rsidP="009771BF">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Descriptif général à l’initiative du candidat</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D8EBCE3" w14:textId="77777777" w:rsidR="00474644" w:rsidRPr="0028044A" w:rsidRDefault="00474644" w:rsidP="009771BF">
            <w:pPr>
              <w:pStyle w:val="Sansinterligne"/>
              <w:tabs>
                <w:tab w:val="right" w:leader="dot" w:pos="9468"/>
              </w:tabs>
              <w:jc w:val="both"/>
              <w:rPr>
                <w:rFonts w:ascii="Marianne" w:hAnsi="Marianne" w:cs="Arial"/>
                <w:sz w:val="20"/>
                <w:szCs w:val="20"/>
                <w:lang w:bidi="hi-IN"/>
              </w:rPr>
            </w:pPr>
          </w:p>
        </w:tc>
      </w:tr>
      <w:tr w:rsidR="00A8590E" w:rsidRPr="0028044A" w14:paraId="53A9ED33"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tcPr>
          <w:p w14:paraId="1D05E5DF" w14:textId="2409D1E0" w:rsidR="00A8590E" w:rsidRPr="0028044A" w:rsidRDefault="00A8590E" w:rsidP="00A8590E">
            <w:pPr>
              <w:pStyle w:val="Sansinterligne"/>
              <w:tabs>
                <w:tab w:val="right" w:leader="dot" w:pos="9468"/>
              </w:tabs>
              <w:jc w:val="both"/>
              <w:rPr>
                <w:rFonts w:ascii="Marianne" w:hAnsi="Marianne" w:cs="Arial"/>
                <w:sz w:val="20"/>
                <w:szCs w:val="20"/>
                <w:lang w:bidi="hi-IN"/>
              </w:rPr>
            </w:pPr>
            <w:r w:rsidRPr="00A021DD">
              <w:rPr>
                <w:rFonts w:ascii="Marianne" w:hAnsi="Marianne"/>
                <w:sz w:val="20"/>
                <w:szCs w:val="20"/>
              </w:rPr>
              <w:t>Normes/exigences mises en œuvre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6505A6E"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2CD37BFB" w14:textId="77777777" w:rsidTr="00A8590E">
        <w:tc>
          <w:tcPr>
            <w:tcW w:w="9645" w:type="dxa"/>
            <w:gridSpan w:val="2"/>
            <w:tcBorders>
              <w:top w:val="nil"/>
              <w:left w:val="single" w:sz="2" w:space="0" w:color="000000"/>
              <w:bottom w:val="single" w:sz="2" w:space="0" w:color="000000"/>
              <w:right w:val="single" w:sz="2" w:space="0" w:color="000000"/>
            </w:tcBorders>
            <w:shd w:val="clear" w:color="auto" w:fill="DDDDDD"/>
            <w:tcMar>
              <w:top w:w="55" w:type="dxa"/>
              <w:left w:w="55" w:type="dxa"/>
              <w:bottom w:w="55" w:type="dxa"/>
              <w:right w:w="55" w:type="dxa"/>
            </w:tcMar>
            <w:hideMark/>
          </w:tcPr>
          <w:p w14:paraId="77E87B6A"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Qualité des matières premières et de la réalisation</w:t>
            </w:r>
          </w:p>
        </w:tc>
      </w:tr>
      <w:tr w:rsidR="00A8590E" w:rsidRPr="0028044A" w14:paraId="52FAD33E"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8482A5E"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Composition du tissu</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38E3E5B"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0952B936"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B86D579"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Solidité des teintures (aux frottements, à la lumière, à la sueur et aux détergents)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EB88EFF"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2C348891"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59807BC"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Stabilité dimensionnelle lavage à 40 °</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46D9D32"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5A7ABDB8"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667F0D3"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Qualité des montages et des coutures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C8EB9CE"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67118635"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1CD2A4A"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Qualité des fermetures à glissières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6DC28AF"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05F16B4B"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65687C8"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Résistance à l’abrasion</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0A3C60B"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30F2E9E3"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9ADC0D0"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Résistance à la traction</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9CAB79E"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29111CE5"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20379DC"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Résistance à la déchirure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A66E94E"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69B8DE00" w14:textId="77777777" w:rsidTr="00A8590E">
        <w:trPr>
          <w:trHeight w:val="334"/>
        </w:trPr>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08E4294"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Résistance au lavage domestique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C9CE2E2"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336F0E1B"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429A766"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Résistance évaporative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D07E87D"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24943BF2"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67CDDAD"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roofErr w:type="gramStart"/>
            <w:r w:rsidRPr="0028044A">
              <w:rPr>
                <w:rFonts w:ascii="Marianne" w:hAnsi="Marianne" w:cs="Arial"/>
                <w:sz w:val="20"/>
                <w:szCs w:val="20"/>
                <w:lang w:bidi="hi-IN"/>
              </w:rPr>
              <w:t>imperméabilité</w:t>
            </w:r>
            <w:proofErr w:type="gramEnd"/>
            <w:r w:rsidRPr="0028044A">
              <w:rPr>
                <w:rFonts w:ascii="Marianne" w:hAnsi="Marianne" w:cs="Arial"/>
                <w:sz w:val="20"/>
                <w:szCs w:val="20"/>
                <w:lang w:bidi="hi-IN"/>
              </w:rPr>
              <w:t xml:space="preserve"> à l’eau (norme EN 343 classe 4/4/R)</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F5114B5" w14:textId="274553DB"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78EA4B1B"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5CC84BC"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lastRenderedPageBreak/>
              <w:t>Perméabilité à l’air (</w:t>
            </w:r>
            <w:proofErr w:type="spellStart"/>
            <w:r w:rsidRPr="0028044A">
              <w:rPr>
                <w:rFonts w:ascii="Marianne" w:hAnsi="Marianne" w:cs="Arial"/>
                <w:sz w:val="20"/>
                <w:szCs w:val="20"/>
                <w:lang w:bidi="hi-IN"/>
              </w:rPr>
              <w:t>coupe vent</w:t>
            </w:r>
            <w:proofErr w:type="spellEnd"/>
            <w:r w:rsidRPr="0028044A">
              <w:rPr>
                <w:rFonts w:ascii="Marianne" w:hAnsi="Marianne" w:cs="Arial"/>
                <w:sz w:val="20"/>
                <w:szCs w:val="20"/>
                <w:lang w:bidi="hi-IN"/>
              </w:rPr>
              <w:t>)</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20D079F"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A8590E" w:rsidRPr="0028044A" w14:paraId="1917BC59"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F503DD3"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Résistance des éléments retro-réfléchissant (au lavage, à la chaleur du moteur)</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4609A99" w14:textId="77777777" w:rsidR="00A8590E" w:rsidRPr="0028044A" w:rsidRDefault="00A8590E" w:rsidP="00A8590E">
            <w:pPr>
              <w:pStyle w:val="Sansinterligne"/>
              <w:tabs>
                <w:tab w:val="right" w:leader="dot" w:pos="9468"/>
              </w:tabs>
              <w:jc w:val="both"/>
              <w:rPr>
                <w:rFonts w:ascii="Marianne" w:hAnsi="Marianne" w:cs="Arial"/>
                <w:sz w:val="20"/>
                <w:szCs w:val="20"/>
                <w:lang w:bidi="hi-IN"/>
              </w:rPr>
            </w:pPr>
          </w:p>
        </w:tc>
      </w:tr>
      <w:tr w:rsidR="00D82953" w:rsidRPr="0028044A" w14:paraId="3A9875DC"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9EC650C" w14:textId="638F373F" w:rsidR="00D82953" w:rsidRPr="0028044A" w:rsidRDefault="00D82953" w:rsidP="00D82953">
            <w:pPr>
              <w:pStyle w:val="Sansinterligne"/>
              <w:tabs>
                <w:tab w:val="right" w:leader="dot" w:pos="9468"/>
              </w:tabs>
              <w:jc w:val="both"/>
              <w:rPr>
                <w:rFonts w:ascii="Marianne" w:hAnsi="Marianne" w:cs="Arial"/>
                <w:sz w:val="20"/>
                <w:szCs w:val="20"/>
                <w:lang w:bidi="hi-IN"/>
              </w:rPr>
            </w:pPr>
            <w:r w:rsidRPr="00A021DD">
              <w:rPr>
                <w:rFonts w:ascii="Marianne" w:hAnsi="Marianne"/>
                <w:sz w:val="20"/>
                <w:szCs w:val="20"/>
              </w:rPr>
              <w:t>Présence ou non de matières recyclées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CED6714"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4DA80068" w14:textId="77777777" w:rsidTr="00A8590E">
        <w:tc>
          <w:tcPr>
            <w:tcW w:w="9645" w:type="dxa"/>
            <w:gridSpan w:val="2"/>
            <w:tcBorders>
              <w:top w:val="nil"/>
              <w:left w:val="single" w:sz="2" w:space="0" w:color="000000"/>
              <w:bottom w:val="single" w:sz="2" w:space="0" w:color="000000"/>
              <w:right w:val="single" w:sz="2" w:space="0" w:color="000000"/>
            </w:tcBorders>
            <w:shd w:val="clear" w:color="auto" w:fill="DDDDDD"/>
            <w:tcMar>
              <w:top w:w="55" w:type="dxa"/>
              <w:left w:w="55" w:type="dxa"/>
              <w:bottom w:w="55" w:type="dxa"/>
              <w:right w:w="55" w:type="dxa"/>
            </w:tcMar>
            <w:hideMark/>
          </w:tcPr>
          <w:p w14:paraId="3EA150DD"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Confort et adaptation aux conditions d'utilisation</w:t>
            </w:r>
          </w:p>
        </w:tc>
      </w:tr>
      <w:tr w:rsidR="00D82953" w:rsidRPr="0028044A" w14:paraId="7F7A1F56"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4124729E"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Adaptation de la coupe à la morphologie de la majorité des agents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4DF343"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7B1C8375"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0B1129D2"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Étanchéité des coutures et fermetures à glissières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C7E0F45"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01F0E735"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0FEC24F4"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Aisance dans les mouvements (souplesse du tissu et coupe)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1526B72"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56DB7565"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11E29A39"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Tissu silencieux</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433881"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06331E48"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3C3376F0"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Système de serrage en bas de jambe proposé</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D66A776"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60800C38"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721D5D69"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Description des pattes de serrage à la taille</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B957A41"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6A4332D6"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2B619CE2"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Système d’ouvertures latérales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ACC4A17"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1D459F27"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2F023DD2"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 xml:space="preserve">Description de l’ouverture latérale destinée au passage de l’arme (croquis ou </w:t>
            </w:r>
            <w:proofErr w:type="gramStart"/>
            <w:r w:rsidRPr="0028044A">
              <w:rPr>
                <w:rFonts w:ascii="Marianne" w:hAnsi="Marianne" w:cs="Arial"/>
                <w:sz w:val="20"/>
                <w:szCs w:val="20"/>
                <w:lang w:bidi="hi-IN"/>
              </w:rPr>
              <w:t>photo  souhaités</w:t>
            </w:r>
            <w:proofErr w:type="gramEnd"/>
            <w:r w:rsidRPr="0028044A">
              <w:rPr>
                <w:rFonts w:ascii="Marianne" w:hAnsi="Marianne" w:cs="Arial"/>
                <w:sz w:val="20"/>
                <w:szCs w:val="20"/>
                <w:lang w:bidi="hi-IN"/>
              </w:rPr>
              <w:t>)</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40A615B"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tr w:rsidR="00D82953" w:rsidRPr="0028044A" w14:paraId="48EBB4B4" w14:textId="77777777" w:rsidTr="00A8590E">
        <w:tc>
          <w:tcPr>
            <w:tcW w:w="4373" w:type="dxa"/>
            <w:tcBorders>
              <w:top w:val="nil"/>
              <w:left w:val="single" w:sz="2" w:space="0" w:color="000000"/>
              <w:bottom w:val="single" w:sz="2" w:space="0" w:color="000000"/>
              <w:right w:val="nil"/>
            </w:tcBorders>
            <w:tcMar>
              <w:top w:w="55" w:type="dxa"/>
              <w:left w:w="55" w:type="dxa"/>
              <w:bottom w:w="55" w:type="dxa"/>
              <w:right w:w="55" w:type="dxa"/>
            </w:tcMar>
            <w:hideMark/>
          </w:tcPr>
          <w:p w14:paraId="12F74C66"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r w:rsidRPr="0028044A">
              <w:rPr>
                <w:rFonts w:ascii="Marianne" w:hAnsi="Marianne" w:cs="Arial"/>
                <w:sz w:val="20"/>
                <w:szCs w:val="20"/>
                <w:lang w:bidi="hi-IN"/>
              </w:rPr>
              <w:t>Présence d’éléments de confort particuliers</w:t>
            </w:r>
          </w:p>
        </w:tc>
        <w:tc>
          <w:tcPr>
            <w:tcW w:w="52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43AA57E" w14:textId="77777777" w:rsidR="00D82953" w:rsidRPr="0028044A" w:rsidRDefault="00D82953" w:rsidP="00D82953">
            <w:pPr>
              <w:pStyle w:val="Sansinterligne"/>
              <w:tabs>
                <w:tab w:val="right" w:leader="dot" w:pos="9468"/>
              </w:tabs>
              <w:jc w:val="both"/>
              <w:rPr>
                <w:rFonts w:ascii="Marianne" w:hAnsi="Marianne" w:cs="Arial"/>
                <w:sz w:val="20"/>
                <w:szCs w:val="20"/>
                <w:lang w:bidi="hi-IN"/>
              </w:rPr>
            </w:pPr>
          </w:p>
        </w:tc>
      </w:tr>
      <w:bookmarkEnd w:id="125"/>
      <w:bookmarkEnd w:id="126"/>
    </w:tbl>
    <w:p w14:paraId="158046BE" w14:textId="77777777" w:rsidR="00474644" w:rsidRPr="0028044A" w:rsidRDefault="00474644" w:rsidP="00474644">
      <w:pPr>
        <w:widowControl/>
        <w:suppressAutoHyphens w:val="0"/>
        <w:rPr>
          <w:b/>
          <w:caps/>
          <w:lang w:eastAsia="zh-CN" w:bidi="he-IL"/>
        </w:rPr>
      </w:pPr>
    </w:p>
    <w:p w14:paraId="4CEB22E2" w14:textId="77777777" w:rsidR="00C931EB" w:rsidRPr="0028044A" w:rsidRDefault="00C931EB">
      <w:pPr>
        <w:pStyle w:val="Standard"/>
        <w:jc w:val="center"/>
        <w:rPr>
          <w:rFonts w:ascii="Marianne" w:hAnsi="Marianne"/>
          <w:b/>
          <w:bCs/>
          <w:sz w:val="20"/>
          <w:szCs w:val="20"/>
        </w:rPr>
      </w:pPr>
    </w:p>
    <w:sectPr w:rsidR="00C931EB" w:rsidRPr="0028044A" w:rsidSect="00473F7F">
      <w:headerReference w:type="default" r:id="rId20"/>
      <w:footerReference w:type="default" r:id="rId21"/>
      <w:headerReference w:type="first" r:id="rId22"/>
      <w:footerReference w:type="first" r:id="rId23"/>
      <w:pgSz w:w="11906" w:h="16838"/>
      <w:pgMar w:top="1529" w:right="777" w:bottom="993" w:left="777"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D576B" w14:textId="77777777" w:rsidR="00F45B89" w:rsidRDefault="00035BEF">
      <w:r>
        <w:separator/>
      </w:r>
    </w:p>
  </w:endnote>
  <w:endnote w:type="continuationSeparator" w:id="0">
    <w:p w14:paraId="01CD394B" w14:textId="77777777" w:rsidR="00F45B89" w:rsidRDefault="00035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00000000" w:usb2="00000000" w:usb3="00000000" w:csb0="000101FF" w:csb1="00000000"/>
  </w:font>
  <w:font w:name="Angsana New">
    <w:panose1 w:val="02020603050405020304"/>
    <w:charset w:val="DE"/>
    <w:family w:val="roman"/>
    <w:pitch w:val="variable"/>
    <w:sig w:usb0="81000003" w:usb1="00000000" w:usb2="00000000" w:usb3="00000000" w:csb0="00010001" w:csb1="00000000"/>
  </w:font>
  <w:font w:name="StarSymbol,">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tarSymbol">
    <w:altName w:val="MS Mincho"/>
    <w:charset w:val="00"/>
    <w:family w:val="roman"/>
    <w:pitch w:val="variable"/>
  </w:font>
  <w:font w:name="SimSun;宋体">
    <w:altName w:val="Yu Gothic"/>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Arial-BoldMT">
    <w:panose1 w:val="00000000000000000000"/>
    <w:charset w:val="00"/>
    <w:family w:val="auto"/>
    <w:notTrueType/>
    <w:pitch w:val="default"/>
    <w:sig w:usb0="00000003" w:usb1="00000000" w:usb2="00000000" w:usb3="00000000" w:csb0="00000001" w:csb1="00000000"/>
  </w:font>
  <w:font w:name="Andale Sans UI">
    <w:charset w:val="00"/>
    <w:family w:val="swiss"/>
    <w:pitch w:val="variable"/>
  </w:font>
  <w:font w:name="MS PMincho">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E8CED" w14:textId="77777777" w:rsidR="00035BEF" w:rsidRDefault="00035BE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127E1" w14:textId="77777777" w:rsidR="00035BEF" w:rsidRDefault="00035BE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3465D" w14:textId="77777777" w:rsidR="00035BEF" w:rsidRDefault="00035BEF">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2AF5C" w14:textId="77777777" w:rsidR="0037361E" w:rsidRDefault="00035BEF">
    <w:pPr>
      <w:pStyle w:val="Pieddepage"/>
    </w:pPr>
    <w:r>
      <w:rPr>
        <w:rFonts w:ascii="Marianne" w:hAnsi="Marianne"/>
        <w:sz w:val="20"/>
        <w:szCs w:val="20"/>
      </w:rPr>
      <w:t>2015-16_CRT lot 2</w:t>
    </w:r>
  </w:p>
  <w:p w14:paraId="61BE160A" w14:textId="4773C7E7" w:rsidR="0037361E" w:rsidRDefault="00035BEF">
    <w:pPr>
      <w:pStyle w:val="Pieddepage"/>
    </w:pPr>
    <w:bookmarkStart w:id="25" w:name="_Hlk1396191364"/>
    <w:bookmarkStart w:id="26" w:name="_Hlk1399834714"/>
    <w:r>
      <w:rPr>
        <w:rFonts w:ascii="Marianne" w:hAnsi="Marianne"/>
        <w:sz w:val="20"/>
        <w:szCs w:val="20"/>
      </w:rPr>
      <w:tab/>
      <w:t xml:space="preserve">                                                              </w:t>
    </w:r>
    <w:bookmarkEnd w:id="25"/>
    <w:bookmarkEnd w:id="26"/>
    <w:r>
      <w:rPr>
        <w:rFonts w:ascii="Marianne" w:hAnsi="Marianne"/>
        <w:sz w:val="22"/>
        <w:szCs w:val="22"/>
      </w:rPr>
      <w:fldChar w:fldCharType="begin"/>
    </w:r>
    <w:r>
      <w:rPr>
        <w:rFonts w:ascii="Marianne" w:hAnsi="Marianne"/>
        <w:sz w:val="22"/>
        <w:szCs w:val="22"/>
      </w:rPr>
      <w:instrText xml:space="preserve"> PAGE </w:instrText>
    </w:r>
    <w:r>
      <w:rPr>
        <w:rFonts w:ascii="Marianne" w:hAnsi="Marianne"/>
        <w:sz w:val="22"/>
        <w:szCs w:val="22"/>
      </w:rPr>
      <w:fldChar w:fldCharType="separate"/>
    </w:r>
    <w:r w:rsidR="00F979C8">
      <w:rPr>
        <w:rFonts w:ascii="Marianne" w:hAnsi="Marianne"/>
        <w:noProof/>
        <w:sz w:val="22"/>
        <w:szCs w:val="22"/>
      </w:rPr>
      <w:t>4</w:t>
    </w:r>
    <w:r>
      <w:rPr>
        <w:rFonts w:ascii="Marianne" w:hAnsi="Marianne"/>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6A955" w14:textId="77777777" w:rsidR="00474644" w:rsidRDefault="00474644">
    <w:pPr>
      <w:pStyle w:val="Pieddepage"/>
      <w:rPr>
        <w:rFonts w:ascii="Marianne" w:hAnsi="Marianne"/>
        <w:sz w:val="18"/>
        <w:szCs w:val="18"/>
      </w:rPr>
    </w:pPr>
  </w:p>
  <w:p w14:paraId="673B1890" w14:textId="7BFF751B" w:rsidR="00474644" w:rsidRDefault="00474644">
    <w:pPr>
      <w:pStyle w:val="Pieddepage"/>
    </w:pPr>
    <w:r>
      <w:rPr>
        <w:rFonts w:ascii="Marianne" w:hAnsi="Marianne"/>
        <w:sz w:val="18"/>
        <w:szCs w:val="18"/>
      </w:rPr>
      <w:t xml:space="preserve"> 2025-16_</w:t>
    </w:r>
    <w:r w:rsidR="00F979C8">
      <w:rPr>
        <w:rFonts w:ascii="Marianne" w:hAnsi="Marianne"/>
        <w:sz w:val="18"/>
        <w:szCs w:val="18"/>
      </w:rPr>
      <w:t>CRT_</w:t>
    </w:r>
    <w:r>
      <w:rPr>
        <w:rFonts w:ascii="Marianne" w:hAnsi="Marianne"/>
        <w:sz w:val="18"/>
        <w:szCs w:val="18"/>
      </w:rPr>
      <w:t xml:space="preserve">Lot 2                              </w:t>
    </w:r>
    <w:r>
      <w:rPr>
        <w:rFonts w:ascii="Marianne" w:hAnsi="Marianne"/>
        <w:sz w:val="18"/>
        <w:szCs w:val="18"/>
      </w:rPr>
      <w:tab/>
    </w:r>
    <w:r w:rsidR="00F979C8">
      <w:rPr>
        <w:rFonts w:ascii="Marianne" w:hAnsi="Marianne"/>
        <w:sz w:val="18"/>
        <w:szCs w:val="18"/>
      </w:rPr>
      <w:t xml:space="preserve">            </w:t>
    </w:r>
    <w:r w:rsidR="00F979C8">
      <w:rPr>
        <w:rFonts w:ascii="Marianne" w:hAnsi="Marianne"/>
        <w:sz w:val="18"/>
        <w:szCs w:val="18"/>
      </w:rPr>
      <w:tab/>
    </w:r>
    <w:r w:rsidR="00F979C8">
      <w:rPr>
        <w:rFonts w:ascii="Marianne" w:hAnsi="Marianne"/>
        <w:sz w:val="18"/>
        <w:szCs w:val="18"/>
      </w:rPr>
      <w:tab/>
    </w:r>
    <w:r w:rsidR="00F979C8">
      <w:rPr>
        <w:rFonts w:ascii="Marianne" w:hAnsi="Marianne"/>
        <w:sz w:val="18"/>
        <w:szCs w:val="18"/>
      </w:rPr>
      <w:tab/>
    </w:r>
    <w:r w:rsidR="00F979C8">
      <w:rPr>
        <w:rFonts w:ascii="Marianne" w:hAnsi="Marianne"/>
        <w:sz w:val="18"/>
        <w:szCs w:val="18"/>
      </w:rPr>
      <w:tab/>
    </w:r>
    <w:r w:rsidR="00F979C8">
      <w:rPr>
        <w:rFonts w:ascii="Marianne" w:hAnsi="Marianne"/>
        <w:sz w:val="18"/>
        <w:szCs w:val="18"/>
      </w:rPr>
      <w:tab/>
    </w:r>
    <w:r w:rsidR="00F979C8">
      <w:rPr>
        <w:rFonts w:ascii="Marianne" w:hAnsi="Marianne"/>
        <w:sz w:val="18"/>
        <w:szCs w:val="18"/>
      </w:rPr>
      <w:tab/>
    </w:r>
    <w:r w:rsidR="00F979C8">
      <w:rPr>
        <w:rFonts w:ascii="Marianne" w:hAnsi="Marianne"/>
        <w:sz w:val="18"/>
        <w:szCs w:val="18"/>
      </w:rPr>
      <w:tab/>
    </w:r>
    <w:r>
      <w:rPr>
        <w:rFonts w:ascii="Marianne" w:hAnsi="Marianne"/>
        <w:sz w:val="18"/>
        <w:szCs w:val="18"/>
      </w:rPr>
      <w:t xml:space="preserve">page </w:t>
    </w:r>
    <w:r>
      <w:rPr>
        <w:rFonts w:ascii="Marianne" w:hAnsi="Marianne"/>
        <w:sz w:val="18"/>
        <w:szCs w:val="18"/>
      </w:rPr>
      <w:fldChar w:fldCharType="begin"/>
    </w:r>
    <w:r>
      <w:rPr>
        <w:rFonts w:ascii="Marianne" w:hAnsi="Marianne"/>
        <w:sz w:val="18"/>
        <w:szCs w:val="18"/>
      </w:rPr>
      <w:instrText xml:space="preserve"> PAGE </w:instrText>
    </w:r>
    <w:r>
      <w:rPr>
        <w:rFonts w:ascii="Marianne" w:hAnsi="Marianne"/>
        <w:sz w:val="18"/>
        <w:szCs w:val="18"/>
      </w:rPr>
      <w:fldChar w:fldCharType="separate"/>
    </w:r>
    <w:r w:rsidR="00F979C8">
      <w:rPr>
        <w:rFonts w:ascii="Marianne" w:hAnsi="Marianne"/>
        <w:noProof/>
        <w:sz w:val="18"/>
        <w:szCs w:val="18"/>
      </w:rPr>
      <w:t>10</w:t>
    </w:r>
    <w:r>
      <w:rPr>
        <w:rFonts w:ascii="Marianne" w:hAnsi="Marianne"/>
        <w:sz w:val="18"/>
        <w:szCs w:val="18"/>
      </w:rPr>
      <w:fldChar w:fldCharType="end"/>
    </w:r>
    <w:r>
      <w:rPr>
        <w:rFonts w:ascii="Marianne" w:hAnsi="Marianne"/>
        <w:sz w:val="18"/>
        <w:szCs w:val="18"/>
      </w:rPr>
      <w:t>/</w:t>
    </w:r>
    <w:r>
      <w:rPr>
        <w:rFonts w:ascii="Marianne" w:hAnsi="Marianne"/>
        <w:sz w:val="18"/>
        <w:szCs w:val="18"/>
      </w:rPr>
      <w:fldChar w:fldCharType="begin"/>
    </w:r>
    <w:r>
      <w:rPr>
        <w:rFonts w:ascii="Marianne" w:hAnsi="Marianne"/>
        <w:sz w:val="18"/>
        <w:szCs w:val="18"/>
      </w:rPr>
      <w:instrText xml:space="preserve"> NUMPAGES </w:instrText>
    </w:r>
    <w:r>
      <w:rPr>
        <w:rFonts w:ascii="Marianne" w:hAnsi="Marianne"/>
        <w:sz w:val="18"/>
        <w:szCs w:val="18"/>
      </w:rPr>
      <w:fldChar w:fldCharType="separate"/>
    </w:r>
    <w:r w:rsidR="00F979C8">
      <w:rPr>
        <w:rFonts w:ascii="Marianne" w:hAnsi="Marianne"/>
        <w:noProof/>
        <w:sz w:val="18"/>
        <w:szCs w:val="18"/>
      </w:rPr>
      <w:t>26</w:t>
    </w:r>
    <w:r>
      <w:rPr>
        <w:rFonts w:ascii="Marianne" w:hAnsi="Marianne"/>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6BCFB" w14:textId="1EC42F00" w:rsidR="00474644" w:rsidRDefault="00474644" w:rsidP="004225F0">
    <w:pPr>
      <w:pStyle w:val="Pieddepage"/>
    </w:pPr>
    <w:r>
      <w:rPr>
        <w:rFonts w:ascii="Marianne" w:hAnsi="Marianne"/>
        <w:sz w:val="18"/>
        <w:szCs w:val="18"/>
      </w:rPr>
      <w:t xml:space="preserve">CRT_DGDDI_MAPA 2025-16_HABILLEMENT Lot 2                              </w:t>
    </w:r>
    <w:r>
      <w:rPr>
        <w:rFonts w:ascii="Marianne" w:hAnsi="Marianne"/>
        <w:sz w:val="18"/>
        <w:szCs w:val="18"/>
      </w:rPr>
      <w:tab/>
      <w:t xml:space="preserve">page </w:t>
    </w:r>
    <w:r>
      <w:rPr>
        <w:rFonts w:ascii="Marianne" w:hAnsi="Marianne"/>
        <w:sz w:val="18"/>
        <w:szCs w:val="18"/>
      </w:rPr>
      <w:fldChar w:fldCharType="begin"/>
    </w:r>
    <w:r>
      <w:rPr>
        <w:rFonts w:ascii="Marianne" w:hAnsi="Marianne"/>
        <w:sz w:val="18"/>
        <w:szCs w:val="18"/>
      </w:rPr>
      <w:instrText xml:space="preserve"> PAGE </w:instrText>
    </w:r>
    <w:r>
      <w:rPr>
        <w:rFonts w:ascii="Marianne" w:hAnsi="Marianne"/>
        <w:sz w:val="18"/>
        <w:szCs w:val="18"/>
      </w:rPr>
      <w:fldChar w:fldCharType="separate"/>
    </w:r>
    <w:r w:rsidR="00F979C8">
      <w:rPr>
        <w:rFonts w:ascii="Marianne" w:hAnsi="Marianne"/>
        <w:noProof/>
        <w:sz w:val="18"/>
        <w:szCs w:val="18"/>
      </w:rPr>
      <w:t>5</w:t>
    </w:r>
    <w:r>
      <w:rPr>
        <w:rFonts w:ascii="Marianne" w:hAnsi="Marianne"/>
        <w:sz w:val="18"/>
        <w:szCs w:val="18"/>
      </w:rPr>
      <w:fldChar w:fldCharType="end"/>
    </w:r>
    <w:r>
      <w:rPr>
        <w:rFonts w:ascii="Marianne" w:hAnsi="Marianne"/>
        <w:sz w:val="18"/>
        <w:szCs w:val="18"/>
      </w:rPr>
      <w:t>/</w:t>
    </w:r>
    <w:r>
      <w:rPr>
        <w:rFonts w:ascii="Marianne" w:hAnsi="Marianne"/>
        <w:sz w:val="18"/>
        <w:szCs w:val="18"/>
      </w:rPr>
      <w:fldChar w:fldCharType="begin"/>
    </w:r>
    <w:r>
      <w:rPr>
        <w:rFonts w:ascii="Marianne" w:hAnsi="Marianne"/>
        <w:sz w:val="18"/>
        <w:szCs w:val="18"/>
      </w:rPr>
      <w:instrText xml:space="preserve"> NUMPAGES </w:instrText>
    </w:r>
    <w:r>
      <w:rPr>
        <w:rFonts w:ascii="Marianne" w:hAnsi="Marianne"/>
        <w:sz w:val="18"/>
        <w:szCs w:val="18"/>
      </w:rPr>
      <w:fldChar w:fldCharType="separate"/>
    </w:r>
    <w:r w:rsidR="00F979C8">
      <w:rPr>
        <w:rFonts w:ascii="Marianne" w:hAnsi="Marianne"/>
        <w:noProof/>
        <w:sz w:val="18"/>
        <w:szCs w:val="18"/>
      </w:rPr>
      <w:t>26</w:t>
    </w:r>
    <w:r>
      <w:rPr>
        <w:rFonts w:ascii="Marianne" w:hAnsi="Marianne"/>
        <w:sz w:val="18"/>
        <w:szCs w:val="18"/>
      </w:rPr>
      <w:fldChar w:fldCharType="end"/>
    </w:r>
  </w:p>
  <w:p w14:paraId="70ACBD53" w14:textId="77777777" w:rsidR="00474644" w:rsidRDefault="00474644" w:rsidP="00E651D0">
    <w:pPr>
      <w:pStyle w:val="Pieddepage"/>
    </w:pPr>
    <w:r>
      <w:rPr>
        <w:rFonts w:ascii="Marianne" w:hAnsi="Marianne"/>
        <w:sz w:val="18"/>
        <w:szCs w:val="18"/>
      </w:rPr>
      <w:tab/>
    </w:r>
    <w:r>
      <w:rPr>
        <w:rFonts w:ascii="Marianne" w:hAnsi="Marianne"/>
        <w:sz w:val="18"/>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6221980"/>
      <w:docPartObj>
        <w:docPartGallery w:val="Page Numbers (Bottom of Page)"/>
        <w:docPartUnique/>
      </w:docPartObj>
    </w:sdtPr>
    <w:sdtEndPr/>
    <w:sdtContent>
      <w:p w14:paraId="1B4F2AD0" w14:textId="35F00A3A" w:rsidR="00035BEF" w:rsidRDefault="00035BEF">
        <w:pPr>
          <w:pStyle w:val="Pieddepage"/>
          <w:jc w:val="center"/>
        </w:pPr>
        <w:r>
          <w:fldChar w:fldCharType="begin"/>
        </w:r>
        <w:r>
          <w:instrText>PAGE   \* MERGEFORMAT</w:instrText>
        </w:r>
        <w:r>
          <w:fldChar w:fldCharType="separate"/>
        </w:r>
        <w:r w:rsidR="00F979C8">
          <w:rPr>
            <w:noProof/>
          </w:rPr>
          <w:t>22</w:t>
        </w:r>
        <w:r>
          <w:fldChar w:fldCharType="end"/>
        </w:r>
      </w:p>
    </w:sdtContent>
  </w:sdt>
  <w:p w14:paraId="72B46F7E" w14:textId="77777777" w:rsidR="0037361E" w:rsidRDefault="0037361E">
    <w:pPr>
      <w:pStyle w:val="Pieddepage"/>
      <w:rPr>
        <w:rFonts w:ascii="Marianne" w:hAnsi="Marianne"/>
        <w:sz w:val="20"/>
        <w:szCs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EFE90" w14:textId="77777777" w:rsidR="0037361E" w:rsidRDefault="003736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C68CB" w14:textId="77777777" w:rsidR="0037361E" w:rsidRDefault="00035BEF">
      <w:pPr>
        <w:rPr>
          <w:sz w:val="12"/>
        </w:rPr>
      </w:pPr>
      <w:r>
        <w:separator/>
      </w:r>
    </w:p>
  </w:footnote>
  <w:footnote w:type="continuationSeparator" w:id="0">
    <w:p w14:paraId="1BC29314" w14:textId="77777777" w:rsidR="0037361E" w:rsidRDefault="00035BEF">
      <w:pPr>
        <w:rPr>
          <w:sz w:val="12"/>
        </w:rPr>
      </w:pPr>
      <w:r>
        <w:continuationSeparator/>
      </w:r>
    </w:p>
  </w:footnote>
  <w:footnote w:id="1">
    <w:p w14:paraId="16D32976" w14:textId="77777777" w:rsidR="0037361E" w:rsidRDefault="00035BEF">
      <w:pPr>
        <w:pStyle w:val="Notedebasdepage"/>
        <w:rPr>
          <w:szCs w:val="16"/>
        </w:rPr>
      </w:pPr>
      <w:ins w:id="115" w:author="Author1">
        <w:r>
          <w:rPr>
            <w:rStyle w:val="Caractresdenotedebasdepage"/>
          </w:rPr>
          <w:footnoteRef/>
        </w:r>
      </w:ins>
      <w:r>
        <w:fldChar w:fldCharType="begin"/>
      </w:r>
      <w:r>
        <w:instrText xml:space="preserve"> HYPERLINK "https://www.legifrance.gouv.fr/affichTexte.do?cidTexte=JORFTEXT000034290626&amp;categorieLien=id" \h </w:instrText>
      </w:r>
      <w:r>
        <w:fldChar w:fldCharType="separate"/>
      </w:r>
      <w:ins w:id="116" w:author="Author1">
        <w:r>
          <w:rPr>
            <w:rStyle w:val="Lienhypertexte"/>
            <w:iCs/>
            <w:szCs w:val="16"/>
          </w:rPr>
          <w:t>https://www.legifrance.gouv.fr/affichTexte.do?cidTexte=JORFTEXT000034290626&amp;categorieLien=id</w:t>
        </w:r>
      </w:ins>
      <w:r>
        <w:rPr>
          <w:rStyle w:val="Lienhypertexte"/>
          <w:iCs/>
          <w:szCs w:val="16"/>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A993F" w14:textId="77777777" w:rsidR="00035BEF" w:rsidRDefault="00035BE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0BEA" w14:textId="77777777" w:rsidR="0037361E" w:rsidRDefault="00035BEF">
    <w:pPr>
      <w:pStyle w:val="En-tte"/>
      <w:spacing w:before="57" w:after="57"/>
      <w:ind w:left="720"/>
      <w:textAlignment w:val="center"/>
    </w:pPr>
    <w:r>
      <w:rPr>
        <w:noProof/>
      </w:rPr>
      <w:drawing>
        <wp:anchor distT="0" distB="0" distL="0" distR="0" simplePos="0" relativeHeight="2" behindDoc="1" locked="0" layoutInCell="0" allowOverlap="1" wp14:anchorId="0752F7C8" wp14:editId="14F85B4C">
          <wp:simplePos x="0" y="0"/>
          <wp:positionH relativeFrom="margin">
            <wp:align>left</wp:align>
          </wp:positionH>
          <wp:positionV relativeFrom="page">
            <wp:posOffset>360045</wp:posOffset>
          </wp:positionV>
          <wp:extent cx="979170" cy="864235"/>
          <wp:effectExtent l="0" t="0" r="0" b="0"/>
          <wp:wrapNone/>
          <wp:docPr id="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pic:cNvPicPr>
                    <a:picLocks noChangeAspect="1" noChangeArrowheads="1"/>
                  </pic:cNvPicPr>
                </pic:nvPicPr>
                <pic:blipFill>
                  <a:blip r:embed="rId1"/>
                  <a:stretch>
                    <a:fillRect/>
                  </a:stretch>
                </pic:blipFill>
                <pic:spPr bwMode="auto">
                  <a:xfrm>
                    <a:off x="0" y="0"/>
                    <a:ext cx="979170" cy="864235"/>
                  </a:xfrm>
                  <a:prstGeom prst="rect">
                    <a:avLst/>
                  </a:prstGeom>
                </pic:spPr>
              </pic:pic>
            </a:graphicData>
          </a:graphic>
        </wp:anchor>
      </w:drawing>
    </w:r>
    <w:r>
      <w:tab/>
    </w:r>
    <w:r>
      <w:tab/>
    </w:r>
    <w:r>
      <w:rPr>
        <w:rFonts w:ascii="Marianne" w:hAnsi="Marianne"/>
        <w:b/>
        <w:bCs/>
      </w:rPr>
      <w:t>Direction générale des douanes</w:t>
    </w:r>
  </w:p>
  <w:p w14:paraId="6DCF0CB0" w14:textId="77777777" w:rsidR="0037361E" w:rsidRDefault="00035BEF">
    <w:pPr>
      <w:pStyle w:val="En-tte"/>
      <w:spacing w:before="57" w:after="57"/>
      <w:ind w:left="720"/>
      <w:textAlignment w:val="center"/>
      <w:rPr>
        <w:rFonts w:ascii="Marianne" w:hAnsi="Marianne"/>
        <w:b/>
        <w:bCs/>
      </w:rPr>
    </w:pPr>
    <w:r>
      <w:rPr>
        <w:rFonts w:ascii="Marianne" w:hAnsi="Marianne"/>
        <w:b/>
        <w:bCs/>
      </w:rPr>
      <w:tab/>
      <w:t xml:space="preserve">                                                                                    </w:t>
    </w:r>
    <w:proofErr w:type="gramStart"/>
    <w:r>
      <w:rPr>
        <w:rFonts w:ascii="Marianne" w:hAnsi="Marianne"/>
        <w:b/>
        <w:bCs/>
      </w:rPr>
      <w:t>et</w:t>
    </w:r>
    <w:proofErr w:type="gramEnd"/>
    <w:r>
      <w:rPr>
        <w:rFonts w:ascii="Marianne" w:hAnsi="Marianne"/>
        <w:b/>
        <w:bCs/>
      </w:rPr>
      <w:t xml:space="preserve"> droits indirects</w:t>
    </w:r>
  </w:p>
  <w:p w14:paraId="3B269F5E" w14:textId="77777777" w:rsidR="0037361E" w:rsidRDefault="00035BEF">
    <w:pPr>
      <w:pStyle w:val="En-tte"/>
      <w:jc w:val="both"/>
    </w:pPr>
    <w:r>
      <w:t xml:space="preserve">                                                                            </w:t>
    </w:r>
    <w:r>
      <w:tab/>
    </w:r>
    <w:r>
      <w:tab/>
    </w:r>
    <w:bookmarkStart w:id="1" w:name="_Hlk18422563341"/>
    <w:bookmarkEnd w:id="1"/>
  </w:p>
  <w:p w14:paraId="53BCB47C" w14:textId="77777777" w:rsidR="0037361E" w:rsidRDefault="0037361E">
    <w:pPr>
      <w:pStyle w:val="En-tte"/>
      <w:jc w:val="center"/>
      <w:rPr>
        <w:rFonts w:ascii="Marianne" w:hAnsi="Marianne"/>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41FC1" w14:textId="77777777" w:rsidR="00035BEF" w:rsidRDefault="00035BE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2454" w14:textId="77777777" w:rsidR="0037361E" w:rsidRDefault="00035BEF">
    <w:pPr>
      <w:pStyle w:val="En-tte"/>
      <w:jc w:val="both"/>
    </w:pPr>
    <w:r>
      <w:tab/>
    </w:r>
    <w:r>
      <w:tab/>
    </w:r>
    <w:bookmarkStart w:id="24" w:name="_Hlk18422563345"/>
    <w:bookmarkEnd w:id="24"/>
  </w:p>
  <w:p w14:paraId="092FA69A" w14:textId="77777777" w:rsidR="0037361E" w:rsidRDefault="0037361E">
    <w:pPr>
      <w:pStyle w:val="En-tte"/>
      <w:jc w:val="center"/>
      <w:rPr>
        <w:rFonts w:ascii="Marianne" w:hAnsi="Marianne"/>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C17F" w14:textId="77777777" w:rsidR="0037361E" w:rsidRDefault="0037361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84840" w14:textId="77777777" w:rsidR="00474644" w:rsidRDefault="00474644">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9CFBC" w14:textId="77777777" w:rsidR="0037361E" w:rsidRDefault="0037361E">
    <w:pPr>
      <w:pStyle w:val="En-tte"/>
    </w:pPr>
  </w:p>
  <w:p w14:paraId="53130343" w14:textId="77777777" w:rsidR="0037361E" w:rsidRDefault="0037361E">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A4AD" w14:textId="77777777" w:rsidR="0037361E" w:rsidRDefault="003736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755F"/>
    <w:multiLevelType w:val="multilevel"/>
    <w:tmpl w:val="FD9AC672"/>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Wingdings" w:hAnsi="Wingdings" w:cs="Wingdings" w:hint="default"/>
        <w:sz w:val="20"/>
      </w:rPr>
    </w:lvl>
    <w:lvl w:ilvl="3">
      <w:start w:val="1"/>
      <w:numFmt w:val="bullet"/>
      <w:lvlText w:val=""/>
      <w:lvlJc w:val="left"/>
      <w:pPr>
        <w:tabs>
          <w:tab w:val="num" w:pos="0"/>
        </w:tabs>
        <w:ind w:left="2880" w:hanging="360"/>
      </w:pPr>
      <w:rPr>
        <w:rFonts w:ascii="Wingdings" w:hAnsi="Wingdings" w:cs="Wingdings" w:hint="default"/>
        <w:sz w:val="20"/>
      </w:rPr>
    </w:lvl>
    <w:lvl w:ilvl="4">
      <w:start w:val="1"/>
      <w:numFmt w:val="bullet"/>
      <w:lvlText w:val=""/>
      <w:lvlJc w:val="left"/>
      <w:pPr>
        <w:tabs>
          <w:tab w:val="num" w:pos="0"/>
        </w:tabs>
        <w:ind w:left="3600" w:hanging="360"/>
      </w:pPr>
      <w:rPr>
        <w:rFonts w:ascii="Wingdings" w:hAnsi="Wingdings" w:cs="Wingdings" w:hint="default"/>
        <w:sz w:val="20"/>
      </w:rPr>
    </w:lvl>
    <w:lvl w:ilvl="5">
      <w:start w:val="1"/>
      <w:numFmt w:val="bullet"/>
      <w:lvlText w:val=""/>
      <w:lvlJc w:val="left"/>
      <w:pPr>
        <w:tabs>
          <w:tab w:val="num" w:pos="0"/>
        </w:tabs>
        <w:ind w:left="4320" w:hanging="360"/>
      </w:pPr>
      <w:rPr>
        <w:rFonts w:ascii="Wingdings" w:hAnsi="Wingdings" w:cs="Wingdings" w:hint="default"/>
        <w:sz w:val="20"/>
      </w:rPr>
    </w:lvl>
    <w:lvl w:ilvl="6">
      <w:start w:val="1"/>
      <w:numFmt w:val="bullet"/>
      <w:lvlText w:val=""/>
      <w:lvlJc w:val="left"/>
      <w:pPr>
        <w:tabs>
          <w:tab w:val="num" w:pos="0"/>
        </w:tabs>
        <w:ind w:left="5040" w:hanging="360"/>
      </w:pPr>
      <w:rPr>
        <w:rFonts w:ascii="Wingdings" w:hAnsi="Wingdings" w:cs="Wingdings" w:hint="default"/>
        <w:sz w:val="20"/>
      </w:rPr>
    </w:lvl>
    <w:lvl w:ilvl="7">
      <w:start w:val="1"/>
      <w:numFmt w:val="bullet"/>
      <w:lvlText w:val=""/>
      <w:lvlJc w:val="left"/>
      <w:pPr>
        <w:tabs>
          <w:tab w:val="num" w:pos="0"/>
        </w:tabs>
        <w:ind w:left="5760" w:hanging="360"/>
      </w:pPr>
      <w:rPr>
        <w:rFonts w:ascii="Wingdings" w:hAnsi="Wingdings" w:cs="Wingdings" w:hint="default"/>
        <w:sz w:val="20"/>
      </w:rPr>
    </w:lvl>
    <w:lvl w:ilvl="8">
      <w:start w:val="1"/>
      <w:numFmt w:val="bullet"/>
      <w:lvlText w:val=""/>
      <w:lvlJc w:val="left"/>
      <w:pPr>
        <w:tabs>
          <w:tab w:val="num" w:pos="0"/>
        </w:tabs>
        <w:ind w:left="6480" w:hanging="360"/>
      </w:pPr>
      <w:rPr>
        <w:rFonts w:ascii="Wingdings" w:hAnsi="Wingdings" w:cs="Wingdings" w:hint="default"/>
        <w:sz w:val="20"/>
      </w:rPr>
    </w:lvl>
  </w:abstractNum>
  <w:abstractNum w:abstractNumId="1" w15:restartNumberingAfterBreak="0">
    <w:nsid w:val="05CE4E33"/>
    <w:multiLevelType w:val="hybridMultilevel"/>
    <w:tmpl w:val="816C6ADA"/>
    <w:lvl w:ilvl="0" w:tplc="15E8E176">
      <w:start w:val="51"/>
      <w:numFmt w:val="bullet"/>
      <w:lvlText w:val="-"/>
      <w:lvlJc w:val="left"/>
      <w:pPr>
        <w:ind w:left="768" w:hanging="360"/>
      </w:pPr>
      <w:rPr>
        <w:rFonts w:ascii="Marianne" w:eastAsiaTheme="minorHAnsi" w:hAnsi="Marianne" w:cs="Aria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2" w15:restartNumberingAfterBreak="0">
    <w:nsid w:val="0607739C"/>
    <w:multiLevelType w:val="multilevel"/>
    <w:tmpl w:val="0E66B0B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6B75B57"/>
    <w:multiLevelType w:val="multilevel"/>
    <w:tmpl w:val="D5243E0A"/>
    <w:lvl w:ilvl="0">
      <w:numFmt w:val="bullet"/>
      <w:lvlText w:val="-"/>
      <w:lvlJc w:val="left"/>
      <w:pPr>
        <w:tabs>
          <w:tab w:val="num" w:pos="0"/>
        </w:tabs>
        <w:ind w:left="405" w:hanging="360"/>
      </w:pPr>
      <w:rPr>
        <w:rFonts w:ascii="Marianne" w:hAnsi="Marianne" w:cs="Marianne"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7E86E66"/>
    <w:multiLevelType w:val="multilevel"/>
    <w:tmpl w:val="0AB403D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AE06CC0"/>
    <w:multiLevelType w:val="hybridMultilevel"/>
    <w:tmpl w:val="80B8949C"/>
    <w:lvl w:ilvl="0" w:tplc="D96CAAC4">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2C313D"/>
    <w:multiLevelType w:val="hybridMultilevel"/>
    <w:tmpl w:val="43A0B368"/>
    <w:lvl w:ilvl="0" w:tplc="15E8E176">
      <w:start w:val="51"/>
      <w:numFmt w:val="bullet"/>
      <w:lvlText w:val="-"/>
      <w:lvlJc w:val="left"/>
      <w:pPr>
        <w:ind w:left="720" w:hanging="360"/>
      </w:pPr>
      <w:rPr>
        <w:rFonts w:ascii="Marianne" w:eastAsiaTheme="minorHAnsi"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940084"/>
    <w:multiLevelType w:val="multilevel"/>
    <w:tmpl w:val="0B841D8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w:hAnsi="Wingdings" w:cs="Wingdings"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w:hAnsi="Wingdings" w:cs="Wingdings"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5BF79AB"/>
    <w:multiLevelType w:val="hybridMultilevel"/>
    <w:tmpl w:val="DBC4B2E2"/>
    <w:lvl w:ilvl="0" w:tplc="15E8E176">
      <w:start w:val="51"/>
      <w:numFmt w:val="bullet"/>
      <w:lvlText w:val="-"/>
      <w:lvlJc w:val="left"/>
      <w:pPr>
        <w:ind w:left="720" w:hanging="360"/>
      </w:pPr>
      <w:rPr>
        <w:rFonts w:ascii="Marianne" w:eastAsiaTheme="minorHAnsi"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07706B"/>
    <w:multiLevelType w:val="hybridMultilevel"/>
    <w:tmpl w:val="241E1ADA"/>
    <w:lvl w:ilvl="0" w:tplc="040C0001">
      <w:start w:val="1"/>
      <w:numFmt w:val="bullet"/>
      <w:lvlText w:val=""/>
      <w:lvlJc w:val="left"/>
      <w:pPr>
        <w:ind w:left="960" w:hanging="360"/>
      </w:pPr>
      <w:rPr>
        <w:rFonts w:ascii="Symbol" w:hAnsi="Symbol" w:hint="default"/>
      </w:rPr>
    </w:lvl>
    <w:lvl w:ilvl="1" w:tplc="040C0003" w:tentative="1">
      <w:start w:val="1"/>
      <w:numFmt w:val="bullet"/>
      <w:lvlText w:val="o"/>
      <w:lvlJc w:val="left"/>
      <w:pPr>
        <w:ind w:left="1680" w:hanging="360"/>
      </w:pPr>
      <w:rPr>
        <w:rFonts w:ascii="Courier New" w:hAnsi="Courier New" w:cs="Courier New" w:hint="default"/>
      </w:rPr>
    </w:lvl>
    <w:lvl w:ilvl="2" w:tplc="040C0005" w:tentative="1">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10" w15:restartNumberingAfterBreak="0">
    <w:nsid w:val="19BF7AB8"/>
    <w:multiLevelType w:val="hybridMultilevel"/>
    <w:tmpl w:val="53E01C5C"/>
    <w:lvl w:ilvl="0" w:tplc="954C1610">
      <w:start w:val="1"/>
      <w:numFmt w:val="bullet"/>
      <w:lvlText w:val="-"/>
      <w:lvlJc w:val="left"/>
      <w:pPr>
        <w:ind w:left="720" w:hanging="360"/>
      </w:pPr>
      <w:rPr>
        <w:rFonts w:ascii="Liberation Serif" w:eastAsia="N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633A3C"/>
    <w:multiLevelType w:val="hybridMultilevel"/>
    <w:tmpl w:val="B412CCBC"/>
    <w:lvl w:ilvl="0" w:tplc="15E8E176">
      <w:start w:val="51"/>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7176B6"/>
    <w:multiLevelType w:val="multilevel"/>
    <w:tmpl w:val="FC6A1F50"/>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Symbol" w:hAnsi="Symbol" w:cs="Symbo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
      <w:lvlJc w:val="left"/>
      <w:pPr>
        <w:tabs>
          <w:tab w:val="num" w:pos="0"/>
        </w:tabs>
        <w:ind w:left="3600" w:hanging="360"/>
      </w:pPr>
      <w:rPr>
        <w:rFonts w:ascii="Symbol" w:hAnsi="Symbol" w:cs="Symbol" w:hint="default"/>
      </w:rPr>
    </w:lvl>
    <w:lvl w:ilvl="5">
      <w:start w:val="1"/>
      <w:numFmt w:val="bullet"/>
      <w:lvlText w:val=""/>
      <w:lvlJc w:val="left"/>
      <w:pPr>
        <w:tabs>
          <w:tab w:val="num" w:pos="0"/>
        </w:tabs>
        <w:ind w:left="4320" w:hanging="360"/>
      </w:pPr>
      <w:rPr>
        <w:rFonts w:ascii="Symbol" w:hAnsi="Symbol" w:cs="Symbol"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
      <w:lvlJc w:val="left"/>
      <w:pPr>
        <w:tabs>
          <w:tab w:val="num" w:pos="0"/>
        </w:tabs>
        <w:ind w:left="5760" w:hanging="360"/>
      </w:pPr>
      <w:rPr>
        <w:rFonts w:ascii="Symbol" w:hAnsi="Symbol" w:cs="Symbol" w:hint="default"/>
      </w:rPr>
    </w:lvl>
    <w:lvl w:ilvl="8">
      <w:start w:val="1"/>
      <w:numFmt w:val="bullet"/>
      <w:lvlText w:val=""/>
      <w:lvlJc w:val="left"/>
      <w:pPr>
        <w:tabs>
          <w:tab w:val="num" w:pos="0"/>
        </w:tabs>
        <w:ind w:left="6480" w:hanging="360"/>
      </w:pPr>
      <w:rPr>
        <w:rFonts w:ascii="Symbol" w:hAnsi="Symbol" w:cs="Symbol" w:hint="default"/>
      </w:rPr>
    </w:lvl>
  </w:abstractNum>
  <w:abstractNum w:abstractNumId="13" w15:restartNumberingAfterBreak="0">
    <w:nsid w:val="1FE13375"/>
    <w:multiLevelType w:val="hybridMultilevel"/>
    <w:tmpl w:val="B9989F18"/>
    <w:lvl w:ilvl="0" w:tplc="15E8E176">
      <w:start w:val="51"/>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0808CA"/>
    <w:multiLevelType w:val="multilevel"/>
    <w:tmpl w:val="E138D8C4"/>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Wingdings" w:hAnsi="Wingdings" w:cs="Wingdings" w:hint="default"/>
        <w:sz w:val="20"/>
      </w:rPr>
    </w:lvl>
    <w:lvl w:ilvl="3">
      <w:start w:val="1"/>
      <w:numFmt w:val="bullet"/>
      <w:lvlText w:val=""/>
      <w:lvlJc w:val="left"/>
      <w:pPr>
        <w:tabs>
          <w:tab w:val="num" w:pos="0"/>
        </w:tabs>
        <w:ind w:left="2880" w:hanging="360"/>
      </w:pPr>
      <w:rPr>
        <w:rFonts w:ascii="Wingdings" w:hAnsi="Wingdings" w:cs="Wingdings" w:hint="default"/>
        <w:sz w:val="20"/>
      </w:rPr>
    </w:lvl>
    <w:lvl w:ilvl="4">
      <w:start w:val="1"/>
      <w:numFmt w:val="bullet"/>
      <w:lvlText w:val=""/>
      <w:lvlJc w:val="left"/>
      <w:pPr>
        <w:tabs>
          <w:tab w:val="num" w:pos="0"/>
        </w:tabs>
        <w:ind w:left="3600" w:hanging="360"/>
      </w:pPr>
      <w:rPr>
        <w:rFonts w:ascii="Wingdings" w:hAnsi="Wingdings" w:cs="Wingdings" w:hint="default"/>
        <w:sz w:val="20"/>
      </w:rPr>
    </w:lvl>
    <w:lvl w:ilvl="5">
      <w:start w:val="1"/>
      <w:numFmt w:val="bullet"/>
      <w:lvlText w:val=""/>
      <w:lvlJc w:val="left"/>
      <w:pPr>
        <w:tabs>
          <w:tab w:val="num" w:pos="0"/>
        </w:tabs>
        <w:ind w:left="4320" w:hanging="360"/>
      </w:pPr>
      <w:rPr>
        <w:rFonts w:ascii="Wingdings" w:hAnsi="Wingdings" w:cs="Wingdings" w:hint="default"/>
        <w:sz w:val="20"/>
      </w:rPr>
    </w:lvl>
    <w:lvl w:ilvl="6">
      <w:start w:val="1"/>
      <w:numFmt w:val="bullet"/>
      <w:lvlText w:val=""/>
      <w:lvlJc w:val="left"/>
      <w:pPr>
        <w:tabs>
          <w:tab w:val="num" w:pos="0"/>
        </w:tabs>
        <w:ind w:left="5040" w:hanging="360"/>
      </w:pPr>
      <w:rPr>
        <w:rFonts w:ascii="Wingdings" w:hAnsi="Wingdings" w:cs="Wingdings" w:hint="default"/>
        <w:sz w:val="20"/>
      </w:rPr>
    </w:lvl>
    <w:lvl w:ilvl="7">
      <w:start w:val="1"/>
      <w:numFmt w:val="bullet"/>
      <w:lvlText w:val=""/>
      <w:lvlJc w:val="left"/>
      <w:pPr>
        <w:tabs>
          <w:tab w:val="num" w:pos="0"/>
        </w:tabs>
        <w:ind w:left="5760" w:hanging="360"/>
      </w:pPr>
      <w:rPr>
        <w:rFonts w:ascii="Wingdings" w:hAnsi="Wingdings" w:cs="Wingdings" w:hint="default"/>
        <w:sz w:val="20"/>
      </w:rPr>
    </w:lvl>
    <w:lvl w:ilvl="8">
      <w:start w:val="1"/>
      <w:numFmt w:val="bullet"/>
      <w:lvlText w:val=""/>
      <w:lvlJc w:val="left"/>
      <w:pPr>
        <w:tabs>
          <w:tab w:val="num" w:pos="0"/>
        </w:tabs>
        <w:ind w:left="6480" w:hanging="360"/>
      </w:pPr>
      <w:rPr>
        <w:rFonts w:ascii="Wingdings" w:hAnsi="Wingdings" w:cs="Wingdings" w:hint="default"/>
        <w:sz w:val="20"/>
      </w:rPr>
    </w:lvl>
  </w:abstractNum>
  <w:abstractNum w:abstractNumId="1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470C72"/>
    <w:multiLevelType w:val="multilevel"/>
    <w:tmpl w:val="411E9394"/>
    <w:lvl w:ilvl="0">
      <w:start w:val="1"/>
      <w:numFmt w:val="decimal"/>
      <w:pStyle w:val="Titre1"/>
      <w:lvlText w:val="Article %1."/>
      <w:lvlJc w:val="left"/>
      <w:pPr>
        <w:tabs>
          <w:tab w:val="num" w:pos="0"/>
        </w:tabs>
        <w:ind w:left="360" w:hanging="360"/>
      </w:pPr>
    </w:lvl>
    <w:lvl w:ilvl="1">
      <w:start w:val="1"/>
      <w:numFmt w:val="decimal"/>
      <w:pStyle w:val="Titre2"/>
      <w:lvlText w:val="%1.%2"/>
      <w:lvlJc w:val="left"/>
      <w:pPr>
        <w:tabs>
          <w:tab w:val="num" w:pos="0"/>
        </w:tabs>
        <w:ind w:left="576" w:hanging="576"/>
      </w:pPr>
      <w:rPr>
        <w:b w:val="0"/>
        <w:bCs w:val="0"/>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0"/>
        </w:tabs>
        <w:ind w:left="720" w:hanging="720"/>
      </w:pPr>
    </w:lvl>
    <w:lvl w:ilvl="3">
      <w:start w:val="1"/>
      <w:numFmt w:val="decimal"/>
      <w:pStyle w:val="Titre4"/>
      <w:lvlText w:val="%1.%2.%3.%4"/>
      <w:lvlJc w:val="left"/>
      <w:pPr>
        <w:tabs>
          <w:tab w:val="num" w:pos="0"/>
        </w:tabs>
        <w:ind w:left="864" w:hanging="864"/>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abstractNum w:abstractNumId="19" w15:restartNumberingAfterBreak="0">
    <w:nsid w:val="381B3030"/>
    <w:multiLevelType w:val="multilevel"/>
    <w:tmpl w:val="CC5470CE"/>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Symbol" w:hAnsi="Symbol" w:cs="Symbo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
      <w:lvlJc w:val="left"/>
      <w:pPr>
        <w:tabs>
          <w:tab w:val="num" w:pos="0"/>
        </w:tabs>
        <w:ind w:left="3600" w:hanging="360"/>
      </w:pPr>
      <w:rPr>
        <w:rFonts w:ascii="Symbol" w:hAnsi="Symbol" w:cs="Symbol" w:hint="default"/>
      </w:rPr>
    </w:lvl>
    <w:lvl w:ilvl="5">
      <w:start w:val="1"/>
      <w:numFmt w:val="bullet"/>
      <w:lvlText w:val=""/>
      <w:lvlJc w:val="left"/>
      <w:pPr>
        <w:tabs>
          <w:tab w:val="num" w:pos="0"/>
        </w:tabs>
        <w:ind w:left="4320" w:hanging="360"/>
      </w:pPr>
      <w:rPr>
        <w:rFonts w:ascii="Symbol" w:hAnsi="Symbol" w:cs="Symbol"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
      <w:lvlJc w:val="left"/>
      <w:pPr>
        <w:tabs>
          <w:tab w:val="num" w:pos="0"/>
        </w:tabs>
        <w:ind w:left="5760" w:hanging="360"/>
      </w:pPr>
      <w:rPr>
        <w:rFonts w:ascii="Symbol" w:hAnsi="Symbol" w:cs="Symbol" w:hint="default"/>
      </w:rPr>
    </w:lvl>
    <w:lvl w:ilvl="8">
      <w:start w:val="1"/>
      <w:numFmt w:val="bullet"/>
      <w:lvlText w:val=""/>
      <w:lvlJc w:val="left"/>
      <w:pPr>
        <w:tabs>
          <w:tab w:val="num" w:pos="0"/>
        </w:tabs>
        <w:ind w:left="6480" w:hanging="360"/>
      </w:pPr>
      <w:rPr>
        <w:rFonts w:ascii="Symbol" w:hAnsi="Symbol" w:cs="Symbol" w:hint="default"/>
      </w:rPr>
    </w:lvl>
  </w:abstractNum>
  <w:abstractNum w:abstractNumId="20" w15:restartNumberingAfterBreak="0">
    <w:nsid w:val="3843312E"/>
    <w:multiLevelType w:val="multilevel"/>
    <w:tmpl w:val="FE5A56AC"/>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Wingdings" w:hAnsi="Wingdings" w:cs="Wingdings" w:hint="default"/>
        <w:sz w:val="20"/>
      </w:rPr>
    </w:lvl>
    <w:lvl w:ilvl="3">
      <w:start w:val="1"/>
      <w:numFmt w:val="bullet"/>
      <w:lvlText w:val=""/>
      <w:lvlJc w:val="left"/>
      <w:pPr>
        <w:tabs>
          <w:tab w:val="num" w:pos="0"/>
        </w:tabs>
        <w:ind w:left="2880" w:hanging="360"/>
      </w:pPr>
      <w:rPr>
        <w:rFonts w:ascii="Wingdings" w:hAnsi="Wingdings" w:cs="Wingdings" w:hint="default"/>
        <w:sz w:val="20"/>
      </w:rPr>
    </w:lvl>
    <w:lvl w:ilvl="4">
      <w:start w:val="1"/>
      <w:numFmt w:val="bullet"/>
      <w:lvlText w:val=""/>
      <w:lvlJc w:val="left"/>
      <w:pPr>
        <w:tabs>
          <w:tab w:val="num" w:pos="0"/>
        </w:tabs>
        <w:ind w:left="3600" w:hanging="360"/>
      </w:pPr>
      <w:rPr>
        <w:rFonts w:ascii="Wingdings" w:hAnsi="Wingdings" w:cs="Wingdings" w:hint="default"/>
        <w:sz w:val="20"/>
      </w:rPr>
    </w:lvl>
    <w:lvl w:ilvl="5">
      <w:start w:val="1"/>
      <w:numFmt w:val="bullet"/>
      <w:lvlText w:val=""/>
      <w:lvlJc w:val="left"/>
      <w:pPr>
        <w:tabs>
          <w:tab w:val="num" w:pos="0"/>
        </w:tabs>
        <w:ind w:left="4320" w:hanging="360"/>
      </w:pPr>
      <w:rPr>
        <w:rFonts w:ascii="Wingdings" w:hAnsi="Wingdings" w:cs="Wingdings" w:hint="default"/>
        <w:sz w:val="20"/>
      </w:rPr>
    </w:lvl>
    <w:lvl w:ilvl="6">
      <w:start w:val="1"/>
      <w:numFmt w:val="bullet"/>
      <w:lvlText w:val=""/>
      <w:lvlJc w:val="left"/>
      <w:pPr>
        <w:tabs>
          <w:tab w:val="num" w:pos="0"/>
        </w:tabs>
        <w:ind w:left="5040" w:hanging="360"/>
      </w:pPr>
      <w:rPr>
        <w:rFonts w:ascii="Wingdings" w:hAnsi="Wingdings" w:cs="Wingdings" w:hint="default"/>
        <w:sz w:val="20"/>
      </w:rPr>
    </w:lvl>
    <w:lvl w:ilvl="7">
      <w:start w:val="1"/>
      <w:numFmt w:val="bullet"/>
      <w:lvlText w:val=""/>
      <w:lvlJc w:val="left"/>
      <w:pPr>
        <w:tabs>
          <w:tab w:val="num" w:pos="0"/>
        </w:tabs>
        <w:ind w:left="5760" w:hanging="360"/>
      </w:pPr>
      <w:rPr>
        <w:rFonts w:ascii="Wingdings" w:hAnsi="Wingdings" w:cs="Wingdings" w:hint="default"/>
        <w:sz w:val="20"/>
      </w:rPr>
    </w:lvl>
    <w:lvl w:ilvl="8">
      <w:start w:val="1"/>
      <w:numFmt w:val="bullet"/>
      <w:lvlText w:val=""/>
      <w:lvlJc w:val="left"/>
      <w:pPr>
        <w:tabs>
          <w:tab w:val="num" w:pos="0"/>
        </w:tabs>
        <w:ind w:left="6480" w:hanging="360"/>
      </w:pPr>
      <w:rPr>
        <w:rFonts w:ascii="Wingdings" w:hAnsi="Wingdings" w:cs="Wingdings" w:hint="default"/>
        <w:sz w:val="20"/>
      </w:rPr>
    </w:lvl>
  </w:abstractNum>
  <w:abstractNum w:abstractNumId="21" w15:restartNumberingAfterBreak="0">
    <w:nsid w:val="3A644309"/>
    <w:multiLevelType w:val="multilevel"/>
    <w:tmpl w:val="F7AE6B5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w:hAnsi="Wingdings" w:cs="Wingdings"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w:hAnsi="Wingdings" w:cs="Wingdings"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3E0D4972"/>
    <w:multiLevelType w:val="multilevel"/>
    <w:tmpl w:val="C8B8E05A"/>
    <w:lvl w:ilvl="0">
      <w:start w:val="51"/>
      <w:numFmt w:val="bullet"/>
      <w:lvlText w:val="-"/>
      <w:lvlJc w:val="left"/>
      <w:pPr>
        <w:tabs>
          <w:tab w:val="num" w:pos="0"/>
        </w:tabs>
        <w:ind w:left="720" w:hanging="360"/>
      </w:pPr>
      <w:rPr>
        <w:rFonts w:ascii="Marianne" w:hAnsi="Marianne" w:cs="Marianne"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3EEA68F6"/>
    <w:multiLevelType w:val="multilevel"/>
    <w:tmpl w:val="C488165E"/>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Symbol" w:hAnsi="Symbol" w:cs="Symbo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
      <w:lvlJc w:val="left"/>
      <w:pPr>
        <w:tabs>
          <w:tab w:val="num" w:pos="0"/>
        </w:tabs>
        <w:ind w:left="3600" w:hanging="360"/>
      </w:pPr>
      <w:rPr>
        <w:rFonts w:ascii="Symbol" w:hAnsi="Symbol" w:cs="Symbol" w:hint="default"/>
      </w:rPr>
    </w:lvl>
    <w:lvl w:ilvl="5">
      <w:start w:val="1"/>
      <w:numFmt w:val="bullet"/>
      <w:lvlText w:val=""/>
      <w:lvlJc w:val="left"/>
      <w:pPr>
        <w:tabs>
          <w:tab w:val="num" w:pos="0"/>
        </w:tabs>
        <w:ind w:left="4320" w:hanging="360"/>
      </w:pPr>
      <w:rPr>
        <w:rFonts w:ascii="Symbol" w:hAnsi="Symbol" w:cs="Symbol"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
      <w:lvlJc w:val="left"/>
      <w:pPr>
        <w:tabs>
          <w:tab w:val="num" w:pos="0"/>
        </w:tabs>
        <w:ind w:left="5760" w:hanging="360"/>
      </w:pPr>
      <w:rPr>
        <w:rFonts w:ascii="Symbol" w:hAnsi="Symbol" w:cs="Symbol" w:hint="default"/>
      </w:rPr>
    </w:lvl>
    <w:lvl w:ilvl="8">
      <w:start w:val="1"/>
      <w:numFmt w:val="bullet"/>
      <w:lvlText w:val=""/>
      <w:lvlJc w:val="left"/>
      <w:pPr>
        <w:tabs>
          <w:tab w:val="num" w:pos="0"/>
        </w:tabs>
        <w:ind w:left="6480" w:hanging="360"/>
      </w:pPr>
      <w:rPr>
        <w:rFonts w:ascii="Symbol" w:hAnsi="Symbol" w:cs="Symbol" w:hint="default"/>
      </w:rPr>
    </w:lvl>
  </w:abstractNum>
  <w:abstractNum w:abstractNumId="24" w15:restartNumberingAfterBreak="0">
    <w:nsid w:val="45C728CB"/>
    <w:multiLevelType w:val="multilevel"/>
    <w:tmpl w:val="42FE8D80"/>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Wingdings" w:hAnsi="Wingdings" w:cs="Wingdings" w:hint="default"/>
        <w:sz w:val="20"/>
      </w:rPr>
    </w:lvl>
    <w:lvl w:ilvl="3">
      <w:start w:val="1"/>
      <w:numFmt w:val="bullet"/>
      <w:lvlText w:val=""/>
      <w:lvlJc w:val="left"/>
      <w:pPr>
        <w:tabs>
          <w:tab w:val="num" w:pos="0"/>
        </w:tabs>
        <w:ind w:left="2880" w:hanging="360"/>
      </w:pPr>
      <w:rPr>
        <w:rFonts w:ascii="Wingdings" w:hAnsi="Wingdings" w:cs="Wingdings" w:hint="default"/>
        <w:sz w:val="20"/>
      </w:rPr>
    </w:lvl>
    <w:lvl w:ilvl="4">
      <w:start w:val="1"/>
      <w:numFmt w:val="bullet"/>
      <w:lvlText w:val=""/>
      <w:lvlJc w:val="left"/>
      <w:pPr>
        <w:tabs>
          <w:tab w:val="num" w:pos="0"/>
        </w:tabs>
        <w:ind w:left="3600" w:hanging="360"/>
      </w:pPr>
      <w:rPr>
        <w:rFonts w:ascii="Wingdings" w:hAnsi="Wingdings" w:cs="Wingdings" w:hint="default"/>
        <w:sz w:val="20"/>
      </w:rPr>
    </w:lvl>
    <w:lvl w:ilvl="5">
      <w:start w:val="1"/>
      <w:numFmt w:val="bullet"/>
      <w:lvlText w:val=""/>
      <w:lvlJc w:val="left"/>
      <w:pPr>
        <w:tabs>
          <w:tab w:val="num" w:pos="0"/>
        </w:tabs>
        <w:ind w:left="4320" w:hanging="360"/>
      </w:pPr>
      <w:rPr>
        <w:rFonts w:ascii="Wingdings" w:hAnsi="Wingdings" w:cs="Wingdings" w:hint="default"/>
        <w:sz w:val="20"/>
      </w:rPr>
    </w:lvl>
    <w:lvl w:ilvl="6">
      <w:start w:val="1"/>
      <w:numFmt w:val="bullet"/>
      <w:lvlText w:val=""/>
      <w:lvlJc w:val="left"/>
      <w:pPr>
        <w:tabs>
          <w:tab w:val="num" w:pos="0"/>
        </w:tabs>
        <w:ind w:left="5040" w:hanging="360"/>
      </w:pPr>
      <w:rPr>
        <w:rFonts w:ascii="Wingdings" w:hAnsi="Wingdings" w:cs="Wingdings" w:hint="default"/>
        <w:sz w:val="20"/>
      </w:rPr>
    </w:lvl>
    <w:lvl w:ilvl="7">
      <w:start w:val="1"/>
      <w:numFmt w:val="bullet"/>
      <w:lvlText w:val=""/>
      <w:lvlJc w:val="left"/>
      <w:pPr>
        <w:tabs>
          <w:tab w:val="num" w:pos="0"/>
        </w:tabs>
        <w:ind w:left="5760" w:hanging="360"/>
      </w:pPr>
      <w:rPr>
        <w:rFonts w:ascii="Wingdings" w:hAnsi="Wingdings" w:cs="Wingdings" w:hint="default"/>
        <w:sz w:val="20"/>
      </w:rPr>
    </w:lvl>
    <w:lvl w:ilvl="8">
      <w:start w:val="1"/>
      <w:numFmt w:val="bullet"/>
      <w:lvlText w:val=""/>
      <w:lvlJc w:val="left"/>
      <w:pPr>
        <w:tabs>
          <w:tab w:val="num" w:pos="0"/>
        </w:tabs>
        <w:ind w:left="6480" w:hanging="360"/>
      </w:pPr>
      <w:rPr>
        <w:rFonts w:ascii="Wingdings" w:hAnsi="Wingdings" w:cs="Wingdings" w:hint="default"/>
        <w:sz w:val="20"/>
      </w:rPr>
    </w:lvl>
  </w:abstractNum>
  <w:abstractNum w:abstractNumId="25" w15:restartNumberingAfterBreak="0">
    <w:nsid w:val="47FF4542"/>
    <w:multiLevelType w:val="multilevel"/>
    <w:tmpl w:val="8E46AEDE"/>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Symbol" w:hAnsi="Symbol" w:cs="Symbo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
      <w:lvlJc w:val="left"/>
      <w:pPr>
        <w:tabs>
          <w:tab w:val="num" w:pos="0"/>
        </w:tabs>
        <w:ind w:left="3600" w:hanging="360"/>
      </w:pPr>
      <w:rPr>
        <w:rFonts w:ascii="Symbol" w:hAnsi="Symbol" w:cs="Symbol" w:hint="default"/>
      </w:rPr>
    </w:lvl>
    <w:lvl w:ilvl="5">
      <w:start w:val="1"/>
      <w:numFmt w:val="bullet"/>
      <w:lvlText w:val=""/>
      <w:lvlJc w:val="left"/>
      <w:pPr>
        <w:tabs>
          <w:tab w:val="num" w:pos="0"/>
        </w:tabs>
        <w:ind w:left="4320" w:hanging="360"/>
      </w:pPr>
      <w:rPr>
        <w:rFonts w:ascii="Symbol" w:hAnsi="Symbol" w:cs="Symbol"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
      <w:lvlJc w:val="left"/>
      <w:pPr>
        <w:tabs>
          <w:tab w:val="num" w:pos="0"/>
        </w:tabs>
        <w:ind w:left="5760" w:hanging="360"/>
      </w:pPr>
      <w:rPr>
        <w:rFonts w:ascii="Symbol" w:hAnsi="Symbol" w:cs="Symbol" w:hint="default"/>
      </w:rPr>
    </w:lvl>
    <w:lvl w:ilvl="8">
      <w:start w:val="1"/>
      <w:numFmt w:val="bullet"/>
      <w:lvlText w:val=""/>
      <w:lvlJc w:val="left"/>
      <w:pPr>
        <w:tabs>
          <w:tab w:val="num" w:pos="0"/>
        </w:tabs>
        <w:ind w:left="6480" w:hanging="360"/>
      </w:pPr>
      <w:rPr>
        <w:rFonts w:ascii="Symbol" w:hAnsi="Symbol" w:cs="Symbol" w:hint="default"/>
      </w:rPr>
    </w:lvl>
  </w:abstractNum>
  <w:abstractNum w:abstractNumId="26" w15:restartNumberingAfterBreak="0">
    <w:nsid w:val="4DC94E9A"/>
    <w:multiLevelType w:val="multilevel"/>
    <w:tmpl w:val="736EC018"/>
    <w:lvl w:ilvl="0">
      <w:start w:val="1"/>
      <w:numFmt w:val="bullet"/>
      <w:lvlText w:val="-"/>
      <w:lvlJc w:val="left"/>
      <w:pPr>
        <w:tabs>
          <w:tab w:val="num" w:pos="0"/>
        </w:tabs>
        <w:ind w:left="720" w:hanging="360"/>
      </w:pPr>
      <w:rPr>
        <w:rFonts w:ascii="Liberation Serif" w:hAnsi="Liberation Serif" w:cs="Liberation Serif"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55B702CC"/>
    <w:multiLevelType w:val="hybridMultilevel"/>
    <w:tmpl w:val="E85CA264"/>
    <w:lvl w:ilvl="0" w:tplc="15E8E176">
      <w:start w:val="51"/>
      <w:numFmt w:val="bullet"/>
      <w:lvlText w:val="-"/>
      <w:lvlJc w:val="left"/>
      <w:pPr>
        <w:ind w:left="960" w:hanging="360"/>
      </w:pPr>
      <w:rPr>
        <w:rFonts w:ascii="Marianne" w:eastAsiaTheme="minorHAnsi" w:hAnsi="Marianne" w:cs="Arial" w:hint="default"/>
      </w:rPr>
    </w:lvl>
    <w:lvl w:ilvl="1" w:tplc="040C0003" w:tentative="1">
      <w:start w:val="1"/>
      <w:numFmt w:val="bullet"/>
      <w:lvlText w:val="o"/>
      <w:lvlJc w:val="left"/>
      <w:pPr>
        <w:ind w:left="1680" w:hanging="360"/>
      </w:pPr>
      <w:rPr>
        <w:rFonts w:ascii="Courier New" w:hAnsi="Courier New" w:cs="Courier New" w:hint="default"/>
      </w:rPr>
    </w:lvl>
    <w:lvl w:ilvl="2" w:tplc="040C0005" w:tentative="1">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28" w15:restartNumberingAfterBreak="0">
    <w:nsid w:val="567D41B0"/>
    <w:multiLevelType w:val="hybridMultilevel"/>
    <w:tmpl w:val="DF60FD92"/>
    <w:lvl w:ilvl="0" w:tplc="81F0458E">
      <w:start w:val="11"/>
      <w:numFmt w:val="bullet"/>
      <w:lvlText w:val=""/>
      <w:lvlJc w:val="left"/>
      <w:pPr>
        <w:ind w:left="720" w:hanging="360"/>
      </w:pPr>
      <w:rPr>
        <w:rFonts w:ascii="Wingdings" w:eastAsia="Lucida Sans Unicode" w:hAnsi="Wingdings"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DA726B7"/>
    <w:multiLevelType w:val="multilevel"/>
    <w:tmpl w:val="F2486C90"/>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Symbol" w:hAnsi="Symbol" w:cs="Symbo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
      <w:lvlJc w:val="left"/>
      <w:pPr>
        <w:tabs>
          <w:tab w:val="num" w:pos="0"/>
        </w:tabs>
        <w:ind w:left="3600" w:hanging="360"/>
      </w:pPr>
      <w:rPr>
        <w:rFonts w:ascii="Symbol" w:hAnsi="Symbol" w:cs="Symbol" w:hint="default"/>
      </w:rPr>
    </w:lvl>
    <w:lvl w:ilvl="5">
      <w:start w:val="1"/>
      <w:numFmt w:val="bullet"/>
      <w:lvlText w:val=""/>
      <w:lvlJc w:val="left"/>
      <w:pPr>
        <w:tabs>
          <w:tab w:val="num" w:pos="0"/>
        </w:tabs>
        <w:ind w:left="4320" w:hanging="360"/>
      </w:pPr>
      <w:rPr>
        <w:rFonts w:ascii="Symbol" w:hAnsi="Symbol" w:cs="Symbol"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
      <w:lvlJc w:val="left"/>
      <w:pPr>
        <w:tabs>
          <w:tab w:val="num" w:pos="0"/>
        </w:tabs>
        <w:ind w:left="5760" w:hanging="360"/>
      </w:pPr>
      <w:rPr>
        <w:rFonts w:ascii="Symbol" w:hAnsi="Symbol" w:cs="Symbol" w:hint="default"/>
      </w:rPr>
    </w:lvl>
    <w:lvl w:ilvl="8">
      <w:start w:val="1"/>
      <w:numFmt w:val="bullet"/>
      <w:lvlText w:val=""/>
      <w:lvlJc w:val="left"/>
      <w:pPr>
        <w:tabs>
          <w:tab w:val="num" w:pos="0"/>
        </w:tabs>
        <w:ind w:left="6480" w:hanging="360"/>
      </w:pPr>
      <w:rPr>
        <w:rFonts w:ascii="Symbol" w:hAnsi="Symbol" w:cs="Symbol" w:hint="default"/>
      </w:rPr>
    </w:lvl>
  </w:abstractNum>
  <w:abstractNum w:abstractNumId="30" w15:restartNumberingAfterBreak="0">
    <w:nsid w:val="61123787"/>
    <w:multiLevelType w:val="multilevel"/>
    <w:tmpl w:val="CB58A86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w:hAnsi="Wingdings" w:cs="Wingdings"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w:hAnsi="Wingdings" w:cs="Wingdings"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987219D"/>
    <w:multiLevelType w:val="hybridMultilevel"/>
    <w:tmpl w:val="C3EEFA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C6B254F"/>
    <w:multiLevelType w:val="multilevel"/>
    <w:tmpl w:val="1354BDCE"/>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lowerLetter"/>
      <w:lvlText w:val="%1.%2.%3"/>
      <w:lvlJc w:val="left"/>
      <w:pPr>
        <w:tabs>
          <w:tab w:val="num" w:pos="0"/>
        </w:tabs>
        <w:ind w:left="0" w:firstLine="0"/>
      </w:pPr>
    </w:lvl>
    <w:lvl w:ilvl="3">
      <w:start w:val="1"/>
      <w:numFmt w:val="lowerRoman"/>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3" w15:restartNumberingAfterBreak="0">
    <w:nsid w:val="6DED7774"/>
    <w:multiLevelType w:val="hybridMultilevel"/>
    <w:tmpl w:val="6E2CF4AA"/>
    <w:lvl w:ilvl="0" w:tplc="EA38F422">
      <w:start w:val="11"/>
      <w:numFmt w:val="bullet"/>
      <w:lvlText w:val="-"/>
      <w:lvlJc w:val="left"/>
      <w:pPr>
        <w:ind w:left="504" w:hanging="360"/>
      </w:pPr>
      <w:rPr>
        <w:rFonts w:ascii="Times New Roman" w:eastAsia="Lucida Sans Unicode" w:hAnsi="Times New Roman" w:cs="Times New Roman" w:hint="default"/>
      </w:rPr>
    </w:lvl>
    <w:lvl w:ilvl="1" w:tplc="040C0003">
      <w:start w:val="1"/>
      <w:numFmt w:val="bullet"/>
      <w:lvlText w:val="o"/>
      <w:lvlJc w:val="left"/>
      <w:pPr>
        <w:ind w:left="1224" w:hanging="360"/>
      </w:pPr>
      <w:rPr>
        <w:rFonts w:ascii="Courier New" w:hAnsi="Courier New" w:cs="Courier New" w:hint="default"/>
      </w:rPr>
    </w:lvl>
    <w:lvl w:ilvl="2" w:tplc="040C0005">
      <w:start w:val="1"/>
      <w:numFmt w:val="bullet"/>
      <w:lvlText w:val=""/>
      <w:lvlJc w:val="left"/>
      <w:pPr>
        <w:ind w:left="1944" w:hanging="360"/>
      </w:pPr>
      <w:rPr>
        <w:rFonts w:ascii="Wingdings" w:hAnsi="Wingdings" w:hint="default"/>
      </w:rPr>
    </w:lvl>
    <w:lvl w:ilvl="3" w:tplc="040C0001">
      <w:start w:val="1"/>
      <w:numFmt w:val="bullet"/>
      <w:lvlText w:val=""/>
      <w:lvlJc w:val="left"/>
      <w:pPr>
        <w:ind w:left="2664" w:hanging="360"/>
      </w:pPr>
      <w:rPr>
        <w:rFonts w:ascii="Symbol" w:hAnsi="Symbol" w:hint="default"/>
      </w:rPr>
    </w:lvl>
    <w:lvl w:ilvl="4" w:tplc="040C0003">
      <w:start w:val="1"/>
      <w:numFmt w:val="bullet"/>
      <w:lvlText w:val="o"/>
      <w:lvlJc w:val="left"/>
      <w:pPr>
        <w:ind w:left="3384" w:hanging="360"/>
      </w:pPr>
      <w:rPr>
        <w:rFonts w:ascii="Courier New" w:hAnsi="Courier New" w:cs="Courier New" w:hint="default"/>
      </w:rPr>
    </w:lvl>
    <w:lvl w:ilvl="5" w:tplc="040C0005">
      <w:start w:val="1"/>
      <w:numFmt w:val="bullet"/>
      <w:lvlText w:val=""/>
      <w:lvlJc w:val="left"/>
      <w:pPr>
        <w:ind w:left="4104" w:hanging="360"/>
      </w:pPr>
      <w:rPr>
        <w:rFonts w:ascii="Wingdings" w:hAnsi="Wingdings" w:hint="default"/>
      </w:rPr>
    </w:lvl>
    <w:lvl w:ilvl="6" w:tplc="040C0001">
      <w:start w:val="1"/>
      <w:numFmt w:val="bullet"/>
      <w:lvlText w:val=""/>
      <w:lvlJc w:val="left"/>
      <w:pPr>
        <w:ind w:left="4824" w:hanging="360"/>
      </w:pPr>
      <w:rPr>
        <w:rFonts w:ascii="Symbol" w:hAnsi="Symbol" w:hint="default"/>
      </w:rPr>
    </w:lvl>
    <w:lvl w:ilvl="7" w:tplc="040C0003">
      <w:start w:val="1"/>
      <w:numFmt w:val="bullet"/>
      <w:lvlText w:val="o"/>
      <w:lvlJc w:val="left"/>
      <w:pPr>
        <w:ind w:left="5544" w:hanging="360"/>
      </w:pPr>
      <w:rPr>
        <w:rFonts w:ascii="Courier New" w:hAnsi="Courier New" w:cs="Courier New" w:hint="default"/>
      </w:rPr>
    </w:lvl>
    <w:lvl w:ilvl="8" w:tplc="040C0005">
      <w:start w:val="1"/>
      <w:numFmt w:val="bullet"/>
      <w:lvlText w:val=""/>
      <w:lvlJc w:val="left"/>
      <w:pPr>
        <w:ind w:left="6264" w:hanging="360"/>
      </w:pPr>
      <w:rPr>
        <w:rFonts w:ascii="Wingdings" w:hAnsi="Wingdings" w:hint="default"/>
      </w:rPr>
    </w:lvl>
  </w:abstractNum>
  <w:abstractNum w:abstractNumId="34" w15:restartNumberingAfterBreak="0">
    <w:nsid w:val="708F776A"/>
    <w:multiLevelType w:val="multilevel"/>
    <w:tmpl w:val="DA64E192"/>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Wingdings" w:hAnsi="Wingdings" w:cs="Wingdings" w:hint="default"/>
        <w:sz w:val="20"/>
      </w:rPr>
    </w:lvl>
    <w:lvl w:ilvl="3">
      <w:start w:val="1"/>
      <w:numFmt w:val="bullet"/>
      <w:lvlText w:val=""/>
      <w:lvlJc w:val="left"/>
      <w:pPr>
        <w:tabs>
          <w:tab w:val="num" w:pos="0"/>
        </w:tabs>
        <w:ind w:left="2880" w:hanging="360"/>
      </w:pPr>
      <w:rPr>
        <w:rFonts w:ascii="Wingdings" w:hAnsi="Wingdings" w:cs="Wingdings" w:hint="default"/>
        <w:sz w:val="20"/>
      </w:rPr>
    </w:lvl>
    <w:lvl w:ilvl="4">
      <w:start w:val="1"/>
      <w:numFmt w:val="bullet"/>
      <w:lvlText w:val=""/>
      <w:lvlJc w:val="left"/>
      <w:pPr>
        <w:tabs>
          <w:tab w:val="num" w:pos="0"/>
        </w:tabs>
        <w:ind w:left="3600" w:hanging="360"/>
      </w:pPr>
      <w:rPr>
        <w:rFonts w:ascii="Wingdings" w:hAnsi="Wingdings" w:cs="Wingdings" w:hint="default"/>
        <w:sz w:val="20"/>
      </w:rPr>
    </w:lvl>
    <w:lvl w:ilvl="5">
      <w:start w:val="1"/>
      <w:numFmt w:val="bullet"/>
      <w:lvlText w:val=""/>
      <w:lvlJc w:val="left"/>
      <w:pPr>
        <w:tabs>
          <w:tab w:val="num" w:pos="0"/>
        </w:tabs>
        <w:ind w:left="4320" w:hanging="360"/>
      </w:pPr>
      <w:rPr>
        <w:rFonts w:ascii="Wingdings" w:hAnsi="Wingdings" w:cs="Wingdings" w:hint="default"/>
        <w:sz w:val="20"/>
      </w:rPr>
    </w:lvl>
    <w:lvl w:ilvl="6">
      <w:start w:val="1"/>
      <w:numFmt w:val="bullet"/>
      <w:lvlText w:val=""/>
      <w:lvlJc w:val="left"/>
      <w:pPr>
        <w:tabs>
          <w:tab w:val="num" w:pos="0"/>
        </w:tabs>
        <w:ind w:left="5040" w:hanging="360"/>
      </w:pPr>
      <w:rPr>
        <w:rFonts w:ascii="Wingdings" w:hAnsi="Wingdings" w:cs="Wingdings" w:hint="default"/>
        <w:sz w:val="20"/>
      </w:rPr>
    </w:lvl>
    <w:lvl w:ilvl="7">
      <w:start w:val="1"/>
      <w:numFmt w:val="bullet"/>
      <w:lvlText w:val=""/>
      <w:lvlJc w:val="left"/>
      <w:pPr>
        <w:tabs>
          <w:tab w:val="num" w:pos="0"/>
        </w:tabs>
        <w:ind w:left="5760" w:hanging="360"/>
      </w:pPr>
      <w:rPr>
        <w:rFonts w:ascii="Wingdings" w:hAnsi="Wingdings" w:cs="Wingdings" w:hint="default"/>
        <w:sz w:val="20"/>
      </w:rPr>
    </w:lvl>
    <w:lvl w:ilvl="8">
      <w:start w:val="1"/>
      <w:numFmt w:val="bullet"/>
      <w:lvlText w:val=""/>
      <w:lvlJc w:val="left"/>
      <w:pPr>
        <w:tabs>
          <w:tab w:val="num" w:pos="0"/>
        </w:tabs>
        <w:ind w:left="6480" w:hanging="360"/>
      </w:pPr>
      <w:rPr>
        <w:rFonts w:ascii="Wingdings" w:hAnsi="Wingdings" w:cs="Wingdings" w:hint="default"/>
        <w:sz w:val="20"/>
      </w:rPr>
    </w:lvl>
  </w:abstractNum>
  <w:abstractNum w:abstractNumId="35" w15:restartNumberingAfterBreak="0">
    <w:nsid w:val="709A06DA"/>
    <w:multiLevelType w:val="hybridMultilevel"/>
    <w:tmpl w:val="2716FD8C"/>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1E06790"/>
    <w:multiLevelType w:val="multilevel"/>
    <w:tmpl w:val="8A6A8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74D3122A"/>
    <w:multiLevelType w:val="hybridMultilevel"/>
    <w:tmpl w:val="FEBE6D70"/>
    <w:lvl w:ilvl="0" w:tplc="15E8E176">
      <w:start w:val="51"/>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6CD7A4F"/>
    <w:multiLevelType w:val="multilevel"/>
    <w:tmpl w:val="19D677B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w:hAnsi="Wingdings" w:cs="Wingdings"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w:hAnsi="Wingdings" w:cs="Wingdings"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8"/>
  </w:num>
  <w:num w:numId="2">
    <w:abstractNumId w:val="3"/>
  </w:num>
  <w:num w:numId="3">
    <w:abstractNumId w:val="22"/>
  </w:num>
  <w:num w:numId="4">
    <w:abstractNumId w:val="26"/>
  </w:num>
  <w:num w:numId="5">
    <w:abstractNumId w:val="36"/>
  </w:num>
  <w:num w:numId="6">
    <w:abstractNumId w:val="32"/>
  </w:num>
  <w:num w:numId="7">
    <w:abstractNumId w:val="2"/>
  </w:num>
  <w:num w:numId="8">
    <w:abstractNumId w:val="4"/>
  </w:num>
  <w:num w:numId="9">
    <w:abstractNumId w:val="34"/>
  </w:num>
  <w:num w:numId="10">
    <w:abstractNumId w:val="14"/>
  </w:num>
  <w:num w:numId="11">
    <w:abstractNumId w:val="23"/>
  </w:num>
  <w:num w:numId="12">
    <w:abstractNumId w:val="21"/>
  </w:num>
  <w:num w:numId="13">
    <w:abstractNumId w:val="12"/>
  </w:num>
  <w:num w:numId="14">
    <w:abstractNumId w:val="30"/>
  </w:num>
  <w:num w:numId="15">
    <w:abstractNumId w:val="25"/>
  </w:num>
  <w:num w:numId="16">
    <w:abstractNumId w:val="7"/>
  </w:num>
  <w:num w:numId="17">
    <w:abstractNumId w:val="19"/>
  </w:num>
  <w:num w:numId="18">
    <w:abstractNumId w:val="38"/>
  </w:num>
  <w:num w:numId="19">
    <w:abstractNumId w:val="29"/>
  </w:num>
  <w:num w:numId="20">
    <w:abstractNumId w:val="20"/>
  </w:num>
  <w:num w:numId="21">
    <w:abstractNumId w:val="24"/>
  </w:num>
  <w:num w:numId="22">
    <w:abstractNumId w:val="0"/>
  </w:num>
  <w:num w:numId="23">
    <w:abstractNumId w:val="9"/>
  </w:num>
  <w:num w:numId="24">
    <w:abstractNumId w:val="13"/>
  </w:num>
  <w:num w:numId="25">
    <w:abstractNumId w:val="8"/>
  </w:num>
  <w:num w:numId="26">
    <w:abstractNumId w:val="37"/>
  </w:num>
  <w:num w:numId="27">
    <w:abstractNumId w:val="6"/>
  </w:num>
  <w:num w:numId="28">
    <w:abstractNumId w:val="11"/>
  </w:num>
  <w:num w:numId="29">
    <w:abstractNumId w:val="27"/>
  </w:num>
  <w:num w:numId="30">
    <w:abstractNumId w:val="31"/>
  </w:num>
  <w:num w:numId="31">
    <w:abstractNumId w:val="1"/>
  </w:num>
  <w:num w:numId="32">
    <w:abstractNumId w:val="35"/>
  </w:num>
  <w:num w:numId="33">
    <w:abstractNumId w:val="10"/>
  </w:num>
  <w:num w:numId="34">
    <w:abstractNumId w:val="16"/>
  </w:num>
  <w:num w:numId="35">
    <w:abstractNumId w:val="17"/>
  </w:num>
  <w:num w:numId="36">
    <w:abstractNumId w:val="15"/>
  </w:num>
  <w:num w:numId="37">
    <w:abstractNumId w:val="33"/>
  </w:num>
  <w:num w:numId="38">
    <w:abstractNumId w:val="28"/>
  </w:num>
  <w:num w:numId="39">
    <w:abstractNumId w:val="5"/>
  </w:num>
  <w:num w:numId="40">
    <w:abstractNumId w:val="18"/>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61E"/>
    <w:rsid w:val="00005776"/>
    <w:rsid w:val="00035BEF"/>
    <w:rsid w:val="000A59BB"/>
    <w:rsid w:val="000D75C9"/>
    <w:rsid w:val="00117948"/>
    <w:rsid w:val="00225AD8"/>
    <w:rsid w:val="0028044A"/>
    <w:rsid w:val="00303744"/>
    <w:rsid w:val="0037361E"/>
    <w:rsid w:val="00447352"/>
    <w:rsid w:val="00462080"/>
    <w:rsid w:val="00473F7F"/>
    <w:rsid w:val="00474644"/>
    <w:rsid w:val="006D2E5E"/>
    <w:rsid w:val="00715C15"/>
    <w:rsid w:val="0073761D"/>
    <w:rsid w:val="00794D1B"/>
    <w:rsid w:val="008B18AE"/>
    <w:rsid w:val="009869F8"/>
    <w:rsid w:val="00A172C9"/>
    <w:rsid w:val="00A64D16"/>
    <w:rsid w:val="00A8023C"/>
    <w:rsid w:val="00A8590E"/>
    <w:rsid w:val="00C931EB"/>
    <w:rsid w:val="00D07946"/>
    <w:rsid w:val="00D30E8C"/>
    <w:rsid w:val="00D82953"/>
    <w:rsid w:val="00DB5915"/>
    <w:rsid w:val="00F45B89"/>
    <w:rsid w:val="00F979C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50955"/>
  <w15:docId w15:val="{910B4BD1-D584-4788-ABF1-FD3A1E2F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sz w:val="24"/>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5D9"/>
    <w:pPr>
      <w:widowControl w:val="0"/>
      <w:textAlignment w:val="baseline"/>
    </w:pPr>
    <w:rPr>
      <w:rFonts w:ascii="Marianne" w:hAnsi="Marianne"/>
      <w:sz w:val="20"/>
    </w:rPr>
  </w:style>
  <w:style w:type="paragraph" w:styleId="Titre1">
    <w:name w:val="heading 1"/>
    <w:basedOn w:val="Standard"/>
    <w:next w:val="Standard"/>
    <w:uiPriority w:val="9"/>
    <w:qFormat/>
    <w:rsid w:val="00F94472"/>
    <w:pPr>
      <w:keepNext/>
      <w:numPr>
        <w:numId w:val="1"/>
      </w:numPr>
      <w:tabs>
        <w:tab w:val="clear" w:pos="2265"/>
      </w:tabs>
      <w:outlineLvl w:val="0"/>
    </w:pPr>
    <w:rPr>
      <w:rFonts w:ascii="Marianne" w:hAnsi="Marianne"/>
      <w:b/>
    </w:rPr>
  </w:style>
  <w:style w:type="paragraph" w:styleId="Titre2">
    <w:name w:val="heading 2"/>
    <w:basedOn w:val="Standard"/>
    <w:next w:val="Standard"/>
    <w:link w:val="Titre2Car"/>
    <w:uiPriority w:val="9"/>
    <w:unhideWhenUsed/>
    <w:qFormat/>
    <w:rsid w:val="009C5DE0"/>
    <w:pPr>
      <w:keepNext/>
      <w:numPr>
        <w:ilvl w:val="1"/>
        <w:numId w:val="1"/>
      </w:numPr>
      <w:jc w:val="both"/>
      <w:outlineLvl w:val="1"/>
    </w:pPr>
    <w:rPr>
      <w:rFonts w:ascii="Marianne" w:hAnsi="Marianne"/>
      <w:b/>
    </w:rPr>
  </w:style>
  <w:style w:type="paragraph" w:styleId="Titre3">
    <w:name w:val="heading 3"/>
    <w:basedOn w:val="Standard"/>
    <w:next w:val="Standard"/>
    <w:uiPriority w:val="9"/>
    <w:unhideWhenUsed/>
    <w:qFormat/>
    <w:rsid w:val="009C5DE0"/>
    <w:pPr>
      <w:keepNext/>
      <w:numPr>
        <w:ilvl w:val="2"/>
        <w:numId w:val="1"/>
      </w:numPr>
      <w:jc w:val="both"/>
      <w:outlineLvl w:val="2"/>
    </w:pPr>
    <w:rPr>
      <w:rFonts w:ascii="Marianne" w:hAnsi="Marianne"/>
      <w:b/>
    </w:rPr>
  </w:style>
  <w:style w:type="paragraph" w:styleId="Titre4">
    <w:name w:val="heading 4"/>
    <w:basedOn w:val="Standard"/>
    <w:next w:val="Standard"/>
    <w:uiPriority w:val="9"/>
    <w:semiHidden/>
    <w:unhideWhenUsed/>
    <w:qFormat/>
    <w:pPr>
      <w:keepNext/>
      <w:numPr>
        <w:ilvl w:val="3"/>
        <w:numId w:val="1"/>
      </w:numPr>
      <w:jc w:val="right"/>
      <w:outlineLvl w:val="3"/>
    </w:pPr>
  </w:style>
  <w:style w:type="paragraph" w:styleId="Titre5">
    <w:name w:val="heading 5"/>
    <w:basedOn w:val="Standard"/>
    <w:next w:val="Standard"/>
    <w:uiPriority w:val="9"/>
    <w:semiHidden/>
    <w:unhideWhenUsed/>
    <w:qFormat/>
    <w:pPr>
      <w:keepNext/>
      <w:numPr>
        <w:ilvl w:val="4"/>
        <w:numId w:val="1"/>
      </w:numPr>
      <w:jc w:val="center"/>
      <w:outlineLvl w:val="4"/>
    </w:pPr>
  </w:style>
  <w:style w:type="paragraph" w:styleId="Titre6">
    <w:name w:val="heading 6"/>
    <w:basedOn w:val="Standard"/>
    <w:next w:val="Standard"/>
    <w:uiPriority w:val="9"/>
    <w:semiHidden/>
    <w:unhideWhenUsed/>
    <w:qFormat/>
    <w:pPr>
      <w:keepNext/>
      <w:numPr>
        <w:ilvl w:val="5"/>
        <w:numId w:val="1"/>
      </w:numPr>
      <w:jc w:val="both"/>
      <w:outlineLvl w:val="5"/>
    </w:pPr>
    <w:rPr>
      <w:b/>
    </w:rPr>
  </w:style>
  <w:style w:type="paragraph" w:styleId="Titre7">
    <w:name w:val="heading 7"/>
    <w:basedOn w:val="Standard"/>
    <w:next w:val="Standard"/>
    <w:qFormat/>
    <w:pPr>
      <w:keepNext/>
      <w:numPr>
        <w:ilvl w:val="6"/>
        <w:numId w:val="1"/>
      </w:numPr>
      <w:outlineLvl w:val="6"/>
    </w:pPr>
    <w:rPr>
      <w:b/>
    </w:rPr>
  </w:style>
  <w:style w:type="paragraph" w:styleId="Titre8">
    <w:name w:val="heading 8"/>
    <w:basedOn w:val="Standard"/>
    <w:next w:val="Standard"/>
    <w:qFormat/>
    <w:pPr>
      <w:keepNext/>
      <w:numPr>
        <w:ilvl w:val="7"/>
        <w:numId w:val="1"/>
      </w:numPr>
      <w:outlineLvl w:val="7"/>
    </w:pPr>
    <w:rPr>
      <w:b/>
    </w:rPr>
  </w:style>
  <w:style w:type="paragraph" w:styleId="Titre9">
    <w:name w:val="heading 9"/>
    <w:basedOn w:val="Normal"/>
    <w:next w:val="Normal"/>
    <w:link w:val="Titre9Car"/>
    <w:unhideWhenUsed/>
    <w:qFormat/>
    <w:rsid w:val="00F9447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style>
  <w:style w:type="character" w:customStyle="1" w:styleId="Fort">
    <w:name w:val="Fort"/>
    <w:qFormat/>
    <w:rPr>
      <w:b/>
      <w:bCs w:val="0"/>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uiPriority w:val="99"/>
    <w:qFormat/>
  </w:style>
  <w:style w:type="character" w:customStyle="1" w:styleId="ObjetducommentaireCar">
    <w:name w:val="Objet du commentaire Car"/>
    <w:basedOn w:val="CommentaireCar"/>
    <w:qFormat/>
    <w:rPr>
      <w:rFonts w:ascii="Arial" w:eastAsia="Arial" w:hAnsi="Arial" w:cs="Arial"/>
      <w:b/>
      <w:bCs/>
    </w:rPr>
  </w:style>
  <w:style w:type="character" w:customStyle="1" w:styleId="PieddepageCar">
    <w:name w:val="Pied de page Car"/>
    <w:basedOn w:val="Policepardfaut"/>
    <w:uiPriority w:val="99"/>
    <w:qFormat/>
    <w:rPr>
      <w:rFonts w:ascii="Arial" w:eastAsia="Arial" w:hAnsi="Arial" w:cs="Arial"/>
      <w:sz w:val="24"/>
      <w:szCs w:val="24"/>
    </w:rPr>
  </w:style>
  <w:style w:type="character" w:styleId="Lienhypertexte">
    <w:name w:val="Hyperlink"/>
    <w:basedOn w:val="Policepardfaut"/>
    <w:uiPriority w:val="99"/>
    <w:qFormat/>
    <w:rPr>
      <w:color w:val="0563C1"/>
      <w:u w:val="single"/>
    </w:rPr>
  </w:style>
  <w:style w:type="character" w:styleId="Lienhypertextesuivivisit">
    <w:name w:val="FollowedHyperlink"/>
    <w:basedOn w:val="Policepardfaut"/>
    <w:rPr>
      <w:color w:val="800080"/>
      <w:u w:val="single"/>
    </w:rPr>
  </w:style>
  <w:style w:type="character" w:customStyle="1" w:styleId="CourantCar">
    <w:name w:val="Courant Car"/>
    <w:qFormat/>
    <w:rPr>
      <w:sz w:val="24"/>
      <w:szCs w:val="24"/>
    </w:rPr>
  </w:style>
  <w:style w:type="character" w:customStyle="1" w:styleId="En-tteCarEn-tte1CarEeCarECarEn-tte11CarEe1CarE1CarEn-tte-1CarEn-tte-2Car">
    <w:name w:val="En-tête Car;En-tête1 Car;E.e Car;E Car;En-tête11 Car;E.e1 Car;E1 Car;En-tête-1 Car;En-tête-2 Car"/>
    <w:basedOn w:val="Policepardfaut"/>
    <w:qFormat/>
  </w:style>
  <w:style w:type="character" w:customStyle="1" w:styleId="Sautdindex">
    <w:name w:val="Saut d'index"/>
    <w:qFormat/>
  </w:style>
  <w:style w:type="character" w:customStyle="1" w:styleId="Titre9Car">
    <w:name w:val="Titre 9 Car"/>
    <w:basedOn w:val="Policepardfaut"/>
    <w:link w:val="Titre9"/>
    <w:uiPriority w:val="9"/>
    <w:semiHidden/>
    <w:qFormat/>
    <w:rsid w:val="00F94472"/>
    <w:rPr>
      <w:rFonts w:asciiTheme="majorHAnsi" w:eastAsiaTheme="majorEastAsia" w:hAnsiTheme="majorHAnsi" w:cstheme="majorBidi"/>
      <w:i/>
      <w:iCs/>
      <w:color w:val="272727" w:themeColor="text1" w:themeTint="D8"/>
      <w:sz w:val="21"/>
      <w:szCs w:val="21"/>
    </w:rPr>
  </w:style>
  <w:style w:type="character" w:customStyle="1" w:styleId="TitreCar">
    <w:name w:val="Titre Car"/>
    <w:basedOn w:val="Policepardfaut"/>
    <w:link w:val="Titre10"/>
    <w:uiPriority w:val="10"/>
    <w:qFormat/>
    <w:rsid w:val="00F36A17"/>
    <w:rPr>
      <w:rFonts w:asciiTheme="majorHAnsi" w:eastAsiaTheme="majorEastAsia" w:hAnsiTheme="majorHAnsi" w:cstheme="majorBidi"/>
      <w:spacing w:val="-10"/>
      <w:kern w:val="2"/>
      <w:sz w:val="56"/>
      <w:szCs w:val="56"/>
    </w:rPr>
  </w:style>
  <w:style w:type="character" w:customStyle="1" w:styleId="Titre2Car">
    <w:name w:val="Titre 2 Car"/>
    <w:basedOn w:val="Policepardfaut"/>
    <w:link w:val="Titre2"/>
    <w:uiPriority w:val="9"/>
    <w:qFormat/>
    <w:rsid w:val="009C5DE0"/>
    <w:rPr>
      <w:rFonts w:ascii="Marianne" w:eastAsia="Arial" w:hAnsi="Marianne" w:cs="Arial"/>
      <w:b/>
      <w:szCs w:val="24"/>
    </w:rPr>
  </w:style>
  <w:style w:type="character" w:styleId="Numrodeligne">
    <w:name w:val="line number"/>
  </w:style>
  <w:style w:type="character" w:customStyle="1" w:styleId="Puces">
    <w:name w:val="Puces"/>
    <w:qFormat/>
    <w:rPr>
      <w:rFonts w:ascii="OpenSymbol" w:eastAsia="OpenSymbol" w:hAnsi="OpenSymbol" w:cs="OpenSymbol"/>
    </w:rPr>
  </w:style>
  <w:style w:type="character" w:customStyle="1" w:styleId="StandardCar1">
    <w:name w:val="Standard Car1"/>
    <w:basedOn w:val="Policepardfaut"/>
    <w:qFormat/>
    <w:rPr>
      <w:rFonts w:ascii="Times New Roman" w:eastAsia="Times New Roman" w:hAnsi="Times New Roman" w:cs="Times New Roman"/>
      <w:sz w:val="20"/>
      <w:szCs w:val="20"/>
      <w:lang w:eastAsia="zh-CN" w:bidi="he-IL"/>
    </w:rPr>
  </w:style>
  <w:style w:type="character" w:customStyle="1" w:styleId="Caractresdenotedebasdepage">
    <w:name w:val="Caractères de note de bas de page"/>
    <w:qFormat/>
    <w:rsid w:val="0007128A"/>
    <w:rPr>
      <w:vertAlign w:val="superscript"/>
    </w:rPr>
  </w:style>
  <w:style w:type="character" w:styleId="Appelnotedebasdep">
    <w:name w:val="footnote reference"/>
    <w:rPr>
      <w:vertAlign w:val="superscript"/>
    </w:rPr>
  </w:style>
  <w:style w:type="character" w:customStyle="1" w:styleId="NotedebasdepageCar">
    <w:name w:val="Note de bas de page Car"/>
    <w:basedOn w:val="Policepardfaut"/>
    <w:link w:val="Notedebasdepage"/>
    <w:uiPriority w:val="99"/>
    <w:qFormat/>
    <w:rsid w:val="0007128A"/>
    <w:rPr>
      <w:rFonts w:ascii="Marianne" w:eastAsia="Arial" w:hAnsi="Marianne"/>
      <w:kern w:val="0"/>
      <w:sz w:val="16"/>
      <w:lang w:eastAsia="en-US"/>
    </w:rPr>
  </w:style>
  <w:style w:type="character" w:customStyle="1" w:styleId="Caractresdenumrotation">
    <w:name w:val="Caractères de numérotation"/>
    <w:qFormat/>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paragraph" w:styleId="Titre">
    <w:name w:val="Title"/>
    <w:basedOn w:val="Normal"/>
    <w:next w:val="Corpsdetexte"/>
    <w:uiPriority w:val="10"/>
    <w:qFormat/>
    <w:rsid w:val="00F36A17"/>
    <w:pPr>
      <w:contextualSpacing/>
    </w:pPr>
    <w:rPr>
      <w:rFonts w:asciiTheme="majorHAnsi" w:eastAsiaTheme="majorEastAsia" w:hAnsiTheme="majorHAnsi" w:cstheme="majorBidi"/>
      <w:spacing w:val="-10"/>
      <w:sz w:val="56"/>
      <w:szCs w:val="56"/>
    </w:rPr>
  </w:style>
  <w:style w:type="paragraph" w:styleId="Corpsdetexte">
    <w:name w:val="Body Text"/>
    <w:basedOn w:val="Normal"/>
    <w:pPr>
      <w:spacing w:after="140" w:line="276" w:lineRule="auto"/>
    </w:pPr>
  </w:style>
  <w:style w:type="paragraph" w:styleId="Liste">
    <w:name w:val="List"/>
    <w:basedOn w:val="Textbody"/>
    <w:rPr>
      <w:rFonts w:cs="Lucida Sans"/>
    </w:rPr>
  </w:style>
  <w:style w:type="paragraph" w:styleId="Lgende">
    <w:name w:val="caption"/>
    <w:basedOn w:val="Standard"/>
    <w:qFormat/>
    <w:pPr>
      <w:suppressLineNumbers/>
      <w:spacing w:before="120" w:after="120"/>
    </w:pPr>
    <w:rPr>
      <w:rFonts w:cs="Lucida Sans"/>
      <w:i/>
      <w:iCs/>
    </w:rPr>
  </w:style>
  <w:style w:type="paragraph" w:customStyle="1" w:styleId="Index">
    <w:name w:val="Index"/>
    <w:basedOn w:val="Standard"/>
    <w:qFormat/>
    <w:pPr>
      <w:suppressLineNumbers/>
    </w:pPr>
    <w:rPr>
      <w:rFonts w:cs="Lucida Sans"/>
    </w:rPr>
  </w:style>
  <w:style w:type="paragraph" w:customStyle="1" w:styleId="Titre10">
    <w:name w:val="Titre1"/>
    <w:basedOn w:val="Standard"/>
    <w:next w:val="Textbody"/>
    <w:link w:val="TitreCar"/>
    <w:qFormat/>
    <w:pPr>
      <w:jc w:val="center"/>
    </w:pPr>
    <w:rPr>
      <w:b/>
      <w:bCs/>
      <w:sz w:val="56"/>
      <w:szCs w:val="56"/>
    </w:rPr>
  </w:style>
  <w:style w:type="paragraph" w:customStyle="1" w:styleId="Standard">
    <w:name w:val="Standard"/>
    <w:qFormat/>
    <w:pPr>
      <w:tabs>
        <w:tab w:val="left" w:pos="2265"/>
      </w:tabs>
      <w:textAlignment w:val="baseline"/>
    </w:pPr>
    <w:rPr>
      <w:rFonts w:ascii="Arial" w:eastAsia="Arial" w:hAnsi="Arial" w:cs="Arial"/>
      <w:szCs w:val="24"/>
    </w:rPr>
  </w:style>
  <w:style w:type="paragraph" w:customStyle="1" w:styleId="Textbody">
    <w:name w:val="Text body"/>
    <w:basedOn w:val="Standard"/>
    <w:autoRedefine/>
    <w:qFormat/>
    <w:pPr>
      <w:keepLines/>
      <w:tabs>
        <w:tab w:val="clear" w:pos="2265"/>
      </w:tabs>
      <w:spacing w:before="57"/>
      <w:jc w:val="both"/>
      <w:textAlignment w:val="center"/>
    </w:pPr>
    <w:rPr>
      <w:rFonts w:ascii="Garamond" w:eastAsia="Garamond" w:hAnsi="Garamond" w:cs="Garamond"/>
      <w:sz w:val="21"/>
    </w:rPr>
  </w:style>
  <w:style w:type="paragraph" w:customStyle="1" w:styleId="En-tteetpieddepage">
    <w:name w:val="En-tête et pied de page"/>
    <w:basedOn w:val="Standard"/>
    <w:qFormat/>
    <w:pPr>
      <w:suppressLineNumbers/>
      <w:tabs>
        <w:tab w:val="clear" w:pos="2265"/>
        <w:tab w:val="center" w:pos="4819"/>
        <w:tab w:val="right" w:pos="9638"/>
      </w:tabs>
    </w:pPr>
  </w:style>
  <w:style w:type="paragraph" w:styleId="Pieddepage">
    <w:name w:val="footer"/>
    <w:basedOn w:val="Standard"/>
    <w:uiPriority w:val="99"/>
    <w:pPr>
      <w:tabs>
        <w:tab w:val="clear" w:pos="2265"/>
        <w:tab w:val="center" w:pos="4536"/>
        <w:tab w:val="right" w:pos="9072"/>
      </w:tabs>
    </w:pPr>
  </w:style>
  <w:style w:type="paragraph" w:customStyle="1" w:styleId="Textbodyindent">
    <w:name w:val="Text body indent"/>
    <w:basedOn w:val="Standard"/>
    <w:qFormat/>
    <w:pPr>
      <w:ind w:left="360"/>
      <w:jc w:val="both"/>
    </w:pPr>
  </w:style>
  <w:style w:type="paragraph" w:styleId="Retraitcorpsdetexte2">
    <w:name w:val="Body Text Indent 2"/>
    <w:basedOn w:val="Standard"/>
    <w:qFormat/>
    <w:pPr>
      <w:ind w:left="1068"/>
      <w:jc w:val="both"/>
    </w:pPr>
  </w:style>
  <w:style w:type="paragraph" w:styleId="En-tte">
    <w:name w:val="header"/>
    <w:basedOn w:val="Standard"/>
    <w:pPr>
      <w:tabs>
        <w:tab w:val="clear" w:pos="2265"/>
        <w:tab w:val="center" w:pos="4536"/>
        <w:tab w:val="right" w:pos="9072"/>
      </w:tabs>
    </w:pPr>
  </w:style>
  <w:style w:type="paragraph" w:styleId="Retraitcorpsdetexte3">
    <w:name w:val="Body Text Indent 3"/>
    <w:basedOn w:val="Standard"/>
    <w:qFormat/>
    <w:pPr>
      <w:ind w:left="360"/>
      <w:jc w:val="both"/>
    </w:pPr>
  </w:style>
  <w:style w:type="paragraph" w:styleId="Normalcentr">
    <w:name w:val="Block Text"/>
    <w:basedOn w:val="Standard"/>
    <w:qFormat/>
    <w:pPr>
      <w:widowControl w:val="0"/>
      <w:pBdr>
        <w:top w:val="single" w:sz="4" w:space="1" w:color="00000A"/>
        <w:left w:val="single" w:sz="4" w:space="4" w:color="00000A"/>
        <w:bottom w:val="single" w:sz="4" w:space="1" w:color="00000A"/>
        <w:right w:val="single" w:sz="4" w:space="12" w:color="00000A"/>
      </w:pBdr>
      <w:tabs>
        <w:tab w:val="clear" w:pos="2265"/>
        <w:tab w:val="left" w:pos="-1276"/>
        <w:tab w:val="left" w:pos="-709"/>
      </w:tabs>
      <w:ind w:left="-709" w:right="29"/>
      <w:jc w:val="center"/>
    </w:pPr>
    <w:rPr>
      <w:b/>
    </w:rPr>
  </w:style>
  <w:style w:type="paragraph" w:styleId="Textedebulles">
    <w:name w:val="Balloon Text"/>
    <w:basedOn w:val="Standard"/>
    <w:qFormat/>
    <w:rPr>
      <w:rFonts w:ascii="Tahoma" w:eastAsia="Tahoma" w:hAnsi="Tahoma" w:cs="Tahoma"/>
      <w:sz w:val="16"/>
      <w:szCs w:val="16"/>
    </w:rPr>
  </w:style>
  <w:style w:type="paragraph" w:styleId="Adresseexpditeur">
    <w:name w:val="envelope return"/>
    <w:basedOn w:val="Standard"/>
    <w:qFormat/>
    <w:pPr>
      <w:jc w:val="both"/>
    </w:pPr>
    <w:rPr>
      <w:sz w:val="18"/>
    </w:rPr>
  </w:style>
  <w:style w:type="paragraph" w:styleId="Commentaire">
    <w:name w:val="annotation text"/>
    <w:basedOn w:val="Standard"/>
    <w:uiPriority w:val="99"/>
    <w:qFormat/>
  </w:style>
  <w:style w:type="paragraph" w:styleId="Paragraphedeliste">
    <w:name w:val="List Paragraph"/>
    <w:basedOn w:val="Standard"/>
    <w:uiPriority w:val="34"/>
    <w:qFormat/>
    <w:pPr>
      <w:ind w:left="720"/>
    </w:pPr>
  </w:style>
  <w:style w:type="paragraph" w:styleId="Objetducommentaire">
    <w:name w:val="annotation subject"/>
    <w:basedOn w:val="Commentaire"/>
    <w:qFormat/>
    <w:rPr>
      <w:b/>
      <w:bCs/>
      <w:sz w:val="20"/>
      <w:szCs w:val="20"/>
    </w:rPr>
  </w:style>
  <w:style w:type="paragraph" w:styleId="Rvision">
    <w:name w:val="Revision"/>
    <w:qFormat/>
    <w:pPr>
      <w:textAlignment w:val="baseline"/>
    </w:pPr>
    <w:rPr>
      <w:rFonts w:ascii="Arial" w:eastAsia="Arial" w:hAnsi="Arial" w:cs="Arial"/>
      <w:szCs w:val="24"/>
    </w:rPr>
  </w:style>
  <w:style w:type="paragraph" w:customStyle="1" w:styleId="Courant">
    <w:name w:val="Courant"/>
    <w:basedOn w:val="Standard"/>
    <w:qFormat/>
    <w:pPr>
      <w:tabs>
        <w:tab w:val="clear" w:pos="2265"/>
      </w:tabs>
      <w:spacing w:before="120"/>
      <w:ind w:firstLine="284"/>
      <w:jc w:val="both"/>
    </w:pPr>
    <w:rPr>
      <w:rFonts w:ascii="Times New Roman" w:eastAsia="Times New Roman" w:hAnsi="Times New Roman" w:cs="Times New Roman"/>
    </w:rPr>
  </w:style>
  <w:style w:type="paragraph" w:styleId="Listepuces">
    <w:name w:val="List Bullet"/>
    <w:basedOn w:val="Standard"/>
    <w:autoRedefine/>
    <w:qFormat/>
    <w:pPr>
      <w:keepNext/>
      <w:tabs>
        <w:tab w:val="clear" w:pos="2265"/>
      </w:tabs>
      <w:spacing w:before="60"/>
      <w:jc w:val="both"/>
    </w:pPr>
    <w:rPr>
      <w:rFonts w:ascii="Times New Roman" w:eastAsia="Times New Roman" w:hAnsi="Times New Roman" w:cs="Angsana New"/>
      <w:lang w:bidi="th-TH"/>
    </w:rPr>
  </w:style>
  <w:style w:type="paragraph" w:customStyle="1" w:styleId="Contenudetableau">
    <w:name w:val="Contenu de tableau"/>
    <w:basedOn w:val="Normal"/>
    <w:qFormat/>
    <w:rsid w:val="002C37D4"/>
    <w:pPr>
      <w:widowControl/>
      <w:suppressLineNumbers/>
      <w:textAlignment w:val="auto"/>
    </w:pPr>
    <w:rPr>
      <w:rFonts w:cs="StarSymbol,"/>
      <w:b/>
      <w:bCs/>
      <w:sz w:val="17"/>
      <w:lang w:eastAsia="ja-JP"/>
    </w:rPr>
  </w:style>
  <w:style w:type="paragraph" w:styleId="Sansinterligne">
    <w:name w:val="No Spacing"/>
    <w:qFormat/>
    <w:rPr>
      <w:rFonts w:ascii="Calibri" w:eastAsia="Calibri" w:hAnsi="Calibri" w:cs="Mangal"/>
      <w:color w:val="00000A"/>
      <w:sz w:val="22"/>
      <w:szCs w:val="22"/>
      <w:lang w:eastAsia="en-US"/>
    </w:rPr>
  </w:style>
  <w:style w:type="paragraph" w:customStyle="1" w:styleId="Titredetableau">
    <w:name w:val="Titre de tableau"/>
    <w:basedOn w:val="Contenudetableau"/>
    <w:qFormat/>
    <w:pPr>
      <w:jc w:val="center"/>
    </w:pPr>
  </w:style>
  <w:style w:type="paragraph" w:customStyle="1" w:styleId="TableauNormal1">
    <w:name w:val="Tableau Normal1"/>
    <w:qFormat/>
    <w:rPr>
      <w:sz w:val="20"/>
    </w:rPr>
  </w:style>
  <w:style w:type="paragraph" w:customStyle="1" w:styleId="headerEn-tte1EeEEn-tte11Ee1E1En-tte-1En-tte-2">
    <w:name w:val="header;En-tête1;E.e;E;En-tête11;E.e1;E1;En-tête-1;En-tête-2"/>
    <w:basedOn w:val="Standard"/>
    <w:qFormat/>
    <w:pPr>
      <w:tabs>
        <w:tab w:val="clear" w:pos="2265"/>
        <w:tab w:val="center" w:pos="4320"/>
        <w:tab w:val="right" w:pos="8640"/>
      </w:tabs>
    </w:pPr>
  </w:style>
  <w:style w:type="paragraph" w:customStyle="1" w:styleId="TableauNormal2">
    <w:name w:val="Tableau Normal2"/>
    <w:qFormat/>
    <w:pPr>
      <w:spacing w:after="160"/>
    </w:pPr>
    <w:rPr>
      <w:rFonts w:ascii="Calibri" w:eastAsia="Calibri" w:hAnsi="Calibri" w:cs="Calibri"/>
      <w:sz w:val="22"/>
      <w:szCs w:val="22"/>
      <w:lang w:eastAsia="en-US"/>
    </w:rPr>
  </w:style>
  <w:style w:type="paragraph" w:customStyle="1" w:styleId="Grilledutableau1">
    <w:name w:val="Grille du tableau1"/>
    <w:basedOn w:val="TableauNormal2"/>
    <w:qFormat/>
    <w:pPr>
      <w:spacing w:after="0"/>
    </w:pPr>
  </w:style>
  <w:style w:type="paragraph" w:customStyle="1" w:styleId="western1">
    <w:name w:val="western1"/>
    <w:basedOn w:val="Standard"/>
    <w:qFormat/>
    <w:pPr>
      <w:spacing w:before="100" w:after="100"/>
      <w:jc w:val="both"/>
    </w:pPr>
  </w:style>
  <w:style w:type="paragraph" w:customStyle="1" w:styleId="western">
    <w:name w:val="western"/>
    <w:basedOn w:val="Standard"/>
    <w:qFormat/>
    <w:pPr>
      <w:spacing w:before="100" w:after="100"/>
      <w:jc w:val="both"/>
    </w:pPr>
  </w:style>
  <w:style w:type="paragraph" w:styleId="Titreindex">
    <w:name w:val="index heading"/>
    <w:basedOn w:val="Titre"/>
    <w:qFormat/>
  </w:style>
  <w:style w:type="paragraph" w:customStyle="1" w:styleId="ContentsHeading">
    <w:name w:val="Contents Heading"/>
    <w:basedOn w:val="Titreindex"/>
    <w:qFormat/>
  </w:style>
  <w:style w:type="paragraph" w:customStyle="1" w:styleId="Contents1">
    <w:name w:val="Contents 1"/>
    <w:basedOn w:val="Index"/>
    <w:qFormat/>
    <w:pPr>
      <w:tabs>
        <w:tab w:val="clear" w:pos="2265"/>
        <w:tab w:val="right" w:leader="dot" w:pos="9638"/>
      </w:tabs>
    </w:pPr>
  </w:style>
  <w:style w:type="paragraph" w:styleId="Sous-titre">
    <w:name w:val="Subtitle"/>
    <w:basedOn w:val="Titre10"/>
    <w:next w:val="Textbody"/>
    <w:uiPriority w:val="11"/>
    <w:qFormat/>
    <w:pPr>
      <w:pBdr>
        <w:bottom w:val="single" w:sz="6" w:space="1" w:color="00000A"/>
      </w:pBdr>
      <w:spacing w:before="60"/>
      <w:jc w:val="both"/>
    </w:pPr>
    <w:rPr>
      <w:sz w:val="26"/>
      <w:szCs w:val="26"/>
    </w:rPr>
  </w:style>
  <w:style w:type="paragraph" w:customStyle="1" w:styleId="Contents2">
    <w:name w:val="Contents 2"/>
    <w:basedOn w:val="Index"/>
    <w:qFormat/>
    <w:pPr>
      <w:tabs>
        <w:tab w:val="clear" w:pos="2265"/>
        <w:tab w:val="right" w:leader="dot" w:pos="9638"/>
      </w:tabs>
      <w:ind w:left="283"/>
    </w:pPr>
  </w:style>
  <w:style w:type="paragraph" w:styleId="TM1">
    <w:name w:val="toc 1"/>
    <w:basedOn w:val="Normal"/>
    <w:next w:val="Normal"/>
    <w:autoRedefine/>
    <w:uiPriority w:val="39"/>
    <w:pPr>
      <w:spacing w:after="100"/>
    </w:pPr>
  </w:style>
  <w:style w:type="paragraph" w:styleId="En-ttedetabledesmatires">
    <w:name w:val="TOC Heading"/>
    <w:basedOn w:val="Titre1"/>
    <w:next w:val="Normal"/>
    <w:uiPriority w:val="39"/>
    <w:qFormat/>
    <w:rsid w:val="00F36A17"/>
    <w:pPr>
      <w:keepLines/>
      <w:numPr>
        <w:numId w:val="0"/>
      </w:numPr>
      <w:suppressAutoHyphens w:val="0"/>
      <w:spacing w:before="240" w:after="120"/>
      <w:ind w:left="284" w:hanging="284"/>
      <w:textAlignment w:val="auto"/>
      <w:outlineLvl w:val="9"/>
    </w:pPr>
    <w:rPr>
      <w:rFonts w:ascii="Calibri Light" w:eastAsia="Times New Roman" w:hAnsi="Calibri Light" w:cs="Times New Roman"/>
      <w:b w:val="0"/>
      <w:color w:val="2F5496"/>
      <w:kern w:val="0"/>
      <w:sz w:val="32"/>
      <w:szCs w:val="32"/>
    </w:rPr>
  </w:style>
  <w:style w:type="paragraph" w:styleId="TM2">
    <w:name w:val="toc 2"/>
    <w:basedOn w:val="Normal"/>
    <w:next w:val="Normal"/>
    <w:autoRedefine/>
    <w:uiPriority w:val="39"/>
    <w:pPr>
      <w:spacing w:after="100"/>
      <w:ind w:left="240"/>
    </w:pPr>
  </w:style>
  <w:style w:type="paragraph" w:styleId="NormalWeb">
    <w:name w:val="Normal (Web)"/>
    <w:basedOn w:val="Normal"/>
    <w:qFormat/>
    <w:pPr>
      <w:widowControl/>
      <w:suppressAutoHyphens w:val="0"/>
      <w:spacing w:before="113" w:after="170"/>
      <w:jc w:val="both"/>
      <w:textAlignment w:val="auto"/>
    </w:pPr>
    <w:rPr>
      <w:kern w:val="0"/>
      <w:szCs w:val="24"/>
    </w:rPr>
  </w:style>
  <w:style w:type="paragraph" w:customStyle="1" w:styleId="TableauNormal3">
    <w:name w:val="Tableau Normal3"/>
    <w:qFormat/>
    <w:pPr>
      <w:spacing w:after="160" w:line="247" w:lineRule="auto"/>
    </w:pPr>
    <w:rPr>
      <w:rFonts w:ascii="Calibri" w:eastAsia="Calibri" w:hAnsi="Calibri" w:cs="Calibri"/>
      <w:sz w:val="22"/>
      <w:szCs w:val="22"/>
      <w:lang w:eastAsia="en-US"/>
    </w:rPr>
  </w:style>
  <w:style w:type="paragraph" w:styleId="TM3">
    <w:name w:val="toc 3"/>
    <w:basedOn w:val="Normal"/>
    <w:next w:val="Normal"/>
    <w:autoRedefine/>
    <w:uiPriority w:val="39"/>
    <w:unhideWhenUsed/>
    <w:rsid w:val="00DB7704"/>
    <w:pPr>
      <w:spacing w:after="100"/>
      <w:ind w:left="400"/>
    </w:pPr>
  </w:style>
  <w:style w:type="paragraph" w:customStyle="1" w:styleId="Contenudecadre">
    <w:name w:val="Contenu de cadre"/>
    <w:basedOn w:val="Normal"/>
    <w:qFormat/>
  </w:style>
  <w:style w:type="paragraph" w:styleId="TM4">
    <w:name w:val="toc 4"/>
    <w:basedOn w:val="Index"/>
  </w:style>
  <w:style w:type="paragraph" w:styleId="TM5">
    <w:name w:val="toc 5"/>
    <w:basedOn w:val="Index"/>
  </w:style>
  <w:style w:type="paragraph" w:styleId="TM6">
    <w:name w:val="toc 6"/>
    <w:basedOn w:val="Index"/>
  </w:style>
  <w:style w:type="paragraph" w:styleId="TM7">
    <w:name w:val="toc 7"/>
    <w:basedOn w:val="Index"/>
  </w:style>
  <w:style w:type="paragraph" w:styleId="TM8">
    <w:name w:val="toc 8"/>
    <w:basedOn w:val="Index"/>
  </w:style>
  <w:style w:type="paragraph" w:styleId="TM9">
    <w:name w:val="toc 9"/>
    <w:basedOn w:val="Index"/>
  </w:style>
  <w:style w:type="paragraph" w:customStyle="1" w:styleId="TableauNormal4">
    <w:name w:val="Tableau Normal4"/>
    <w:qFormat/>
    <w:rPr>
      <w:rFonts w:eastAsia="Lucida Sans Unicode" w:cs="Tahoma"/>
      <w:szCs w:val="24"/>
    </w:rPr>
  </w:style>
  <w:style w:type="paragraph" w:styleId="Notedebasdepage">
    <w:name w:val="footnote text"/>
    <w:basedOn w:val="Normal"/>
    <w:link w:val="NotedebasdepageCar"/>
    <w:uiPriority w:val="99"/>
    <w:unhideWhenUsed/>
    <w:qFormat/>
    <w:rsid w:val="0007128A"/>
    <w:pPr>
      <w:widowControl/>
      <w:suppressAutoHyphens w:val="0"/>
      <w:jc w:val="both"/>
      <w:textAlignment w:val="auto"/>
    </w:pPr>
    <w:rPr>
      <w:rFonts w:eastAsia="Arial"/>
      <w:kern w:val="0"/>
      <w:sz w:val="16"/>
      <w:lang w:eastAsia="en-US"/>
    </w:rPr>
  </w:style>
  <w:style w:type="numbering" w:customStyle="1" w:styleId="Aucuneliste1">
    <w:name w:val="Aucune liste1"/>
    <w:qFormat/>
  </w:style>
  <w:style w:type="numbering" w:customStyle="1" w:styleId="WWOutlineListStyle30">
    <w:name w:val="WW_OutlineListStyle_30"/>
    <w:qFormat/>
  </w:style>
  <w:style w:type="numbering" w:customStyle="1" w:styleId="WWOutlineListStyle29">
    <w:name w:val="WW_OutlineListStyle_29"/>
    <w:qFormat/>
  </w:style>
  <w:style w:type="numbering" w:customStyle="1" w:styleId="WWOutlineListStyle28">
    <w:name w:val="WW_OutlineListStyle_28"/>
    <w:qFormat/>
  </w:style>
  <w:style w:type="numbering" w:customStyle="1" w:styleId="WWOutlineListStyle27">
    <w:name w:val="WW_OutlineListStyle_27"/>
    <w:qFormat/>
  </w:style>
  <w:style w:type="numbering" w:customStyle="1" w:styleId="WWOutlineListStyle40">
    <w:name w:val="WW_OutlineListStyle_40"/>
    <w:qFormat/>
  </w:style>
  <w:style w:type="numbering" w:customStyle="1" w:styleId="WWOutlineListStyle26">
    <w:name w:val="WW_OutlineListStyle_26"/>
    <w:qFormat/>
  </w:style>
  <w:style w:type="numbering" w:customStyle="1" w:styleId="WWOutlineListStyle25">
    <w:name w:val="WW_OutlineListStyle_25"/>
    <w:qFormat/>
  </w:style>
  <w:style w:type="numbering" w:customStyle="1" w:styleId="WWOutlineListStyle24">
    <w:name w:val="WW_OutlineListStyle_24"/>
    <w:qFormat/>
  </w:style>
  <w:style w:type="numbering" w:customStyle="1" w:styleId="WWOutlineListStyle36">
    <w:name w:val="WW_OutlineListStyle_36"/>
    <w:qFormat/>
  </w:style>
  <w:style w:type="numbering" w:customStyle="1" w:styleId="WWOutlineListStyle23">
    <w:name w:val="WW_OutlineListStyle_23"/>
    <w:qFormat/>
  </w:style>
  <w:style w:type="numbering" w:customStyle="1" w:styleId="WWOutlineListStyle22">
    <w:name w:val="WW_OutlineListStyle_22"/>
    <w:qFormat/>
  </w:style>
  <w:style w:type="numbering" w:customStyle="1" w:styleId="WWOutlineListStyle21">
    <w:name w:val="WW_OutlineListStyle_21"/>
    <w:qFormat/>
  </w:style>
  <w:style w:type="numbering" w:customStyle="1" w:styleId="WWOutlineListStyle20">
    <w:name w:val="WW_OutlineListStyle_20"/>
    <w:qFormat/>
  </w:style>
  <w:style w:type="numbering" w:customStyle="1" w:styleId="WWOutlineListStyle19">
    <w:name w:val="WW_OutlineListStyle_19"/>
    <w:qFormat/>
  </w:style>
  <w:style w:type="numbering" w:customStyle="1" w:styleId="WWOutlineListStyle18">
    <w:name w:val="WW_OutlineListStyle_18"/>
    <w:qFormat/>
  </w:style>
  <w:style w:type="numbering" w:customStyle="1" w:styleId="WWOutlineListStyle17">
    <w:name w:val="WW_OutlineListStyle_17"/>
    <w:qFormat/>
  </w:style>
  <w:style w:type="numbering" w:customStyle="1" w:styleId="WWOutlineListStyle16">
    <w:name w:val="WW_OutlineListStyle_16"/>
    <w:qFormat/>
  </w:style>
  <w:style w:type="numbering" w:customStyle="1" w:styleId="WWOutlineListStyle15">
    <w:name w:val="WW_OutlineListStyle_15"/>
    <w:qFormat/>
  </w:style>
  <w:style w:type="numbering" w:customStyle="1" w:styleId="WWOutlineListStyle14">
    <w:name w:val="WW_OutlineListStyle_14"/>
    <w:qFormat/>
  </w:style>
  <w:style w:type="numbering" w:customStyle="1" w:styleId="WWOutlineListStyle13">
    <w:name w:val="WW_OutlineListStyle_13"/>
    <w:qFormat/>
  </w:style>
  <w:style w:type="numbering" w:customStyle="1" w:styleId="WWOutlineListStyle12">
    <w:name w:val="WW_OutlineListStyle_12"/>
    <w:qFormat/>
  </w:style>
  <w:style w:type="numbering" w:customStyle="1" w:styleId="WWOutlineListStyle11">
    <w:name w:val="WW_OutlineListStyle_11"/>
    <w:qFormat/>
  </w:style>
  <w:style w:type="numbering" w:customStyle="1" w:styleId="WWOutlineListStyle10">
    <w:name w:val="WW_OutlineListStyle_10"/>
    <w:qFormat/>
  </w:style>
  <w:style w:type="numbering" w:customStyle="1" w:styleId="WWOutlineListStyle9">
    <w:name w:val="WW_OutlineListStyle_9"/>
    <w:qFormat/>
  </w:style>
  <w:style w:type="numbering" w:customStyle="1" w:styleId="WWOutlineListStyle8">
    <w:name w:val="WW_OutlineListStyle_8"/>
    <w:qFormat/>
  </w:style>
  <w:style w:type="numbering" w:customStyle="1" w:styleId="WWOutlineListStyle7">
    <w:name w:val="WW_OutlineListStyle_7"/>
    <w:qFormat/>
  </w:style>
  <w:style w:type="numbering" w:customStyle="1" w:styleId="WWOutlineListStyle6">
    <w:name w:val="WW_OutlineListStyle_6"/>
    <w:qFormat/>
  </w:style>
  <w:style w:type="numbering" w:customStyle="1" w:styleId="WWOutlineListStyle5">
    <w:name w:val="WW_OutlineListStyle_5"/>
    <w:qFormat/>
  </w:style>
  <w:style w:type="numbering" w:customStyle="1" w:styleId="WWOutlineListStyle4">
    <w:name w:val="WW_OutlineListStyle_4"/>
    <w:qFormat/>
  </w:style>
  <w:style w:type="numbering" w:customStyle="1" w:styleId="WWOutlineListStyle3">
    <w:name w:val="WW_OutlineListStyle_3"/>
    <w:qFormat/>
  </w:style>
  <w:style w:type="numbering" w:customStyle="1" w:styleId="WWOutlineListStyle2">
    <w:name w:val="WW_OutlineListStyle_2"/>
    <w:qFormat/>
  </w:style>
  <w:style w:type="numbering" w:customStyle="1" w:styleId="WWOutlineListStyle1">
    <w:name w:val="WW_OutlineListStyle_1"/>
    <w:qFormat/>
  </w:style>
  <w:style w:type="numbering" w:customStyle="1" w:styleId="WWOutlineListStyle">
    <w:name w:val="WW_OutlineListStyle"/>
    <w:qFormat/>
  </w:style>
  <w:style w:type="character" w:customStyle="1" w:styleId="Lienhypertexte1">
    <w:name w:val="Lien hypertexte1"/>
    <w:basedOn w:val="Policepardfaut1"/>
    <w:qFormat/>
    <w:rsid w:val="00474644"/>
    <w:rPr>
      <w:color w:val="0000FF"/>
      <w:u w:val="single"/>
    </w:rPr>
  </w:style>
  <w:style w:type="character" w:customStyle="1" w:styleId="Linenumbering">
    <w:name w:val="Line numbering"/>
    <w:qFormat/>
    <w:rsid w:val="00474644"/>
  </w:style>
  <w:style w:type="character" w:styleId="Accentuation">
    <w:name w:val="Emphasis"/>
    <w:qFormat/>
    <w:rsid w:val="00474644"/>
    <w:rPr>
      <w:i/>
      <w:iCs/>
    </w:rPr>
  </w:style>
  <w:style w:type="character" w:customStyle="1" w:styleId="Policepardfaut1">
    <w:name w:val="Police par défaut1"/>
    <w:qFormat/>
    <w:rsid w:val="00474644"/>
  </w:style>
  <w:style w:type="character" w:customStyle="1" w:styleId="WW8Num2z0">
    <w:name w:val="WW8Num2z0"/>
    <w:qFormat/>
    <w:rsid w:val="00474644"/>
    <w:rPr>
      <w:rFonts w:ascii="StarSymbol" w:eastAsia="StarSymbol" w:hAnsi="StarSymbol" w:cs="StarSymbol"/>
      <w:sz w:val="18"/>
      <w:szCs w:val="18"/>
    </w:rPr>
  </w:style>
  <w:style w:type="character" w:customStyle="1" w:styleId="WW8Num13z0">
    <w:name w:val="WW8Num13z0"/>
    <w:qFormat/>
    <w:rsid w:val="00474644"/>
    <w:rPr>
      <w:rFonts w:ascii="Symbol" w:eastAsia="Symbol" w:hAnsi="Symbol" w:cs="StarSymbol"/>
      <w:sz w:val="18"/>
      <w:szCs w:val="18"/>
    </w:rPr>
  </w:style>
  <w:style w:type="character" w:customStyle="1" w:styleId="WW8Num3z0">
    <w:name w:val="WW8Num3z0"/>
    <w:qFormat/>
    <w:rsid w:val="00474644"/>
    <w:rPr>
      <w:rFonts w:ascii="StarSymbol" w:eastAsia="StarSymbol" w:hAnsi="StarSymbol" w:cs="StarSymbol"/>
      <w:sz w:val="18"/>
      <w:szCs w:val="18"/>
    </w:rPr>
  </w:style>
  <w:style w:type="character" w:customStyle="1" w:styleId="WW8Num4z0">
    <w:name w:val="WW8Num4z0"/>
    <w:qFormat/>
    <w:rsid w:val="00474644"/>
    <w:rPr>
      <w:rFonts w:ascii="StarSymbol" w:eastAsia="StarSymbol" w:hAnsi="StarSymbol" w:cs="StarSymbol"/>
      <w:sz w:val="18"/>
      <w:szCs w:val="18"/>
    </w:rPr>
  </w:style>
  <w:style w:type="character" w:customStyle="1" w:styleId="WW8Num16z0">
    <w:name w:val="WW8Num16z0"/>
    <w:qFormat/>
    <w:rsid w:val="00474644"/>
    <w:rPr>
      <w:rFonts w:ascii="Times New Roman" w:eastAsia="Times New Roman" w:hAnsi="Times New Roman" w:cs="Times New Roman"/>
    </w:rPr>
  </w:style>
  <w:style w:type="character" w:customStyle="1" w:styleId="WW8Num16z1">
    <w:name w:val="WW8Num16z1"/>
    <w:qFormat/>
    <w:rsid w:val="00474644"/>
    <w:rPr>
      <w:rFonts w:ascii="Courier New" w:eastAsia="Courier New" w:hAnsi="Courier New" w:cs="Courier New"/>
    </w:rPr>
  </w:style>
  <w:style w:type="character" w:customStyle="1" w:styleId="WW8Num16z2">
    <w:name w:val="WW8Num16z2"/>
    <w:qFormat/>
    <w:rsid w:val="00474644"/>
    <w:rPr>
      <w:rFonts w:ascii="Wingdings" w:eastAsia="Wingdings" w:hAnsi="Wingdings" w:cs="Wingdings"/>
    </w:rPr>
  </w:style>
  <w:style w:type="character" w:customStyle="1" w:styleId="WW8Num16z3">
    <w:name w:val="WW8Num16z3"/>
    <w:qFormat/>
    <w:rsid w:val="00474644"/>
    <w:rPr>
      <w:rFonts w:ascii="Symbol" w:eastAsia="Symbol" w:hAnsi="Symbol" w:cs="Symbol"/>
    </w:rPr>
  </w:style>
  <w:style w:type="character" w:customStyle="1" w:styleId="WW8Num8z0">
    <w:name w:val="WW8Num8z0"/>
    <w:qFormat/>
    <w:rsid w:val="00474644"/>
    <w:rPr>
      <w:rFonts w:ascii="Times New Roman" w:eastAsia="Times New Roman" w:hAnsi="Times New Roman" w:cs="Times New Roman"/>
    </w:rPr>
  </w:style>
  <w:style w:type="character" w:customStyle="1" w:styleId="WW8Num9z0">
    <w:name w:val="WW8Num9z0"/>
    <w:qFormat/>
    <w:rsid w:val="00474644"/>
    <w:rPr>
      <w:rFonts w:ascii="Arial" w:eastAsia="Times New Roman" w:hAnsi="Arial" w:cs="Arial"/>
    </w:rPr>
  </w:style>
  <w:style w:type="character" w:customStyle="1" w:styleId="WW8Num5z0">
    <w:name w:val="WW8Num5z0"/>
    <w:qFormat/>
    <w:rsid w:val="00474644"/>
    <w:rPr>
      <w:rFonts w:ascii="StarSymbol" w:eastAsia="StarSymbol" w:hAnsi="StarSymbol" w:cs="Wingdings"/>
      <w:sz w:val="18"/>
      <w:szCs w:val="18"/>
    </w:rPr>
  </w:style>
  <w:style w:type="character" w:customStyle="1" w:styleId="WW8Num15z0">
    <w:name w:val="WW8Num15z0"/>
    <w:qFormat/>
    <w:rsid w:val="00474644"/>
    <w:rPr>
      <w:rFonts w:ascii="StarSymbol" w:eastAsia="StarSymbol" w:hAnsi="StarSymbol" w:cs="StarSymbol"/>
      <w:sz w:val="18"/>
      <w:szCs w:val="18"/>
    </w:rPr>
  </w:style>
  <w:style w:type="character" w:customStyle="1" w:styleId="WW8Num15z1">
    <w:name w:val="WW8Num15z1"/>
    <w:qFormat/>
    <w:rsid w:val="00474644"/>
    <w:rPr>
      <w:rFonts w:ascii="Courier New" w:eastAsia="Courier New" w:hAnsi="Courier New" w:cs="Courier New"/>
    </w:rPr>
  </w:style>
  <w:style w:type="character" w:customStyle="1" w:styleId="WW8Num15z2">
    <w:name w:val="WW8Num15z2"/>
    <w:qFormat/>
    <w:rsid w:val="00474644"/>
    <w:rPr>
      <w:rFonts w:ascii="Wingdings" w:eastAsia="Wingdings" w:hAnsi="Wingdings" w:cs="Wingdings"/>
    </w:rPr>
  </w:style>
  <w:style w:type="character" w:customStyle="1" w:styleId="WW8Num15z3">
    <w:name w:val="WW8Num15z3"/>
    <w:qFormat/>
    <w:rsid w:val="00474644"/>
    <w:rPr>
      <w:rFonts w:ascii="Symbol" w:eastAsia="Symbol" w:hAnsi="Symbol" w:cs="Symbol"/>
    </w:rPr>
  </w:style>
  <w:style w:type="character" w:customStyle="1" w:styleId="WW8Num6z0">
    <w:name w:val="WW8Num6z0"/>
    <w:qFormat/>
    <w:rsid w:val="00474644"/>
    <w:rPr>
      <w:rFonts w:ascii="StarSymbol" w:eastAsia="StarSymbol" w:hAnsi="StarSymbol" w:cs="StarSymbol"/>
    </w:rPr>
  </w:style>
  <w:style w:type="character" w:customStyle="1" w:styleId="WW8Num1z0">
    <w:name w:val="WW8Num1z0"/>
    <w:qFormat/>
    <w:rsid w:val="00474644"/>
    <w:rPr>
      <w:rFonts w:ascii="Symbol" w:eastAsia="Symbol" w:hAnsi="Symbol" w:cs="SimSun;宋体"/>
      <w:sz w:val="18"/>
      <w:szCs w:val="18"/>
    </w:rPr>
  </w:style>
  <w:style w:type="character" w:customStyle="1" w:styleId="WW8Num7z0">
    <w:name w:val="WW8Num7z0"/>
    <w:qFormat/>
    <w:rsid w:val="00474644"/>
    <w:rPr>
      <w:rFonts w:ascii="Symbol" w:eastAsia="Symbol" w:hAnsi="Symbol" w:cs="Symbol"/>
    </w:rPr>
  </w:style>
  <w:style w:type="character" w:customStyle="1" w:styleId="WW8Num11z0">
    <w:name w:val="WW8Num11z0"/>
    <w:qFormat/>
    <w:rsid w:val="00474644"/>
    <w:rPr>
      <w:rFonts w:ascii="Symbol" w:eastAsia="Symbol" w:hAnsi="Symbol" w:cs="StarSymbol"/>
      <w:sz w:val="18"/>
      <w:szCs w:val="18"/>
    </w:rPr>
  </w:style>
  <w:style w:type="character" w:customStyle="1" w:styleId="WW8Num14z0">
    <w:name w:val="WW8Num14z0"/>
    <w:qFormat/>
    <w:rsid w:val="00474644"/>
    <w:rPr>
      <w:rFonts w:ascii="StarSymbol" w:eastAsia="StarSymbol" w:hAnsi="StarSymbol" w:cs="StarSymbol"/>
      <w:sz w:val="18"/>
      <w:szCs w:val="18"/>
    </w:rPr>
  </w:style>
  <w:style w:type="character" w:customStyle="1" w:styleId="Citation1">
    <w:name w:val="Citation1"/>
    <w:qFormat/>
    <w:rsid w:val="00474644"/>
    <w:rPr>
      <w:i/>
      <w:iCs/>
    </w:rPr>
  </w:style>
  <w:style w:type="character" w:customStyle="1" w:styleId="Lienhypertextesuivivisit1">
    <w:name w:val="Lien hypertexte suivi visité1"/>
    <w:qFormat/>
    <w:rsid w:val="00474644"/>
    <w:rPr>
      <w:color w:val="800000"/>
      <w:u w:val="single"/>
    </w:rPr>
  </w:style>
  <w:style w:type="character" w:customStyle="1" w:styleId="CommentaireCar1">
    <w:name w:val="Commentaire Car1"/>
    <w:basedOn w:val="Policepardfaut"/>
    <w:qFormat/>
    <w:rsid w:val="00474644"/>
    <w:rPr>
      <w:sz w:val="20"/>
      <w:szCs w:val="20"/>
    </w:rPr>
  </w:style>
  <w:style w:type="character" w:customStyle="1" w:styleId="FootnoteCharacters">
    <w:name w:val="Footnote Characters"/>
    <w:basedOn w:val="Policepardfaut"/>
    <w:qFormat/>
    <w:rsid w:val="00474644"/>
    <w:rPr>
      <w:vertAlign w:val="superscript"/>
    </w:rPr>
  </w:style>
  <w:style w:type="character" w:styleId="lev">
    <w:name w:val="Strong"/>
    <w:basedOn w:val="Policepardfaut"/>
    <w:qFormat/>
    <w:rsid w:val="00474644"/>
    <w:rPr>
      <w:b/>
      <w:bCs/>
    </w:rPr>
  </w:style>
  <w:style w:type="character" w:customStyle="1" w:styleId="TextedebullesCar">
    <w:name w:val="Texte de bulles Car"/>
    <w:basedOn w:val="Policepardfaut"/>
    <w:qFormat/>
    <w:rsid w:val="00474644"/>
    <w:rPr>
      <w:rFonts w:ascii="Segoe UI" w:eastAsia="Segoe UI" w:hAnsi="Segoe UI" w:cs="Segoe UI"/>
      <w:sz w:val="18"/>
      <w:szCs w:val="18"/>
    </w:rPr>
  </w:style>
  <w:style w:type="character" w:customStyle="1" w:styleId="Titre1Car">
    <w:name w:val="Titre 1 Car"/>
    <w:basedOn w:val="Policepardfaut"/>
    <w:uiPriority w:val="9"/>
    <w:qFormat/>
    <w:rsid w:val="00474644"/>
    <w:rPr>
      <w:b/>
      <w:caps/>
      <w:shd w:val="clear" w:color="auto" w:fill="CCCCCC"/>
    </w:rPr>
  </w:style>
  <w:style w:type="character" w:styleId="Rfrenceintense">
    <w:name w:val="Intense Reference"/>
    <w:basedOn w:val="Policepardfaut"/>
    <w:qFormat/>
    <w:rsid w:val="00474644"/>
    <w:rPr>
      <w:b/>
      <w:bCs/>
      <w:smallCaps/>
      <w:color w:val="4472C4"/>
      <w:spacing w:val="5"/>
    </w:rPr>
  </w:style>
  <w:style w:type="character" w:customStyle="1" w:styleId="WWCharLFO53LVL1">
    <w:name w:val="WW_CharLFO53LVL1"/>
    <w:qFormat/>
    <w:rsid w:val="00474644"/>
    <w:rPr>
      <w:b/>
      <w:color w:val="auto"/>
    </w:rPr>
  </w:style>
  <w:style w:type="character" w:customStyle="1" w:styleId="WWCharLFO54LVL1">
    <w:name w:val="WW_CharLFO54LVL1"/>
    <w:qFormat/>
    <w:rsid w:val="00474644"/>
    <w:rPr>
      <w:rFonts w:ascii="Times New Roman" w:eastAsia="Times New Roman" w:hAnsi="Times New Roman" w:cs="Times New Roman"/>
    </w:rPr>
  </w:style>
  <w:style w:type="character" w:customStyle="1" w:styleId="WWCharLFO54LVL2">
    <w:name w:val="WW_CharLFO54LVL2"/>
    <w:qFormat/>
    <w:rsid w:val="00474644"/>
    <w:rPr>
      <w:rFonts w:ascii="Courier New" w:hAnsi="Courier New" w:cs="Courier New"/>
    </w:rPr>
  </w:style>
  <w:style w:type="character" w:customStyle="1" w:styleId="WWCharLFO54LVL3">
    <w:name w:val="WW_CharLFO54LVL3"/>
    <w:qFormat/>
    <w:rsid w:val="00474644"/>
    <w:rPr>
      <w:rFonts w:ascii="Wingdings" w:hAnsi="Wingdings"/>
    </w:rPr>
  </w:style>
  <w:style w:type="character" w:customStyle="1" w:styleId="WWCharLFO54LVL4">
    <w:name w:val="WW_CharLFO54LVL4"/>
    <w:qFormat/>
    <w:rsid w:val="00474644"/>
    <w:rPr>
      <w:rFonts w:ascii="Symbol" w:hAnsi="Symbol"/>
    </w:rPr>
  </w:style>
  <w:style w:type="character" w:customStyle="1" w:styleId="WWCharLFO54LVL5">
    <w:name w:val="WW_CharLFO54LVL5"/>
    <w:qFormat/>
    <w:rsid w:val="00474644"/>
    <w:rPr>
      <w:rFonts w:ascii="Courier New" w:hAnsi="Courier New" w:cs="Courier New"/>
    </w:rPr>
  </w:style>
  <w:style w:type="character" w:customStyle="1" w:styleId="WWCharLFO54LVL6">
    <w:name w:val="WW_CharLFO54LVL6"/>
    <w:qFormat/>
    <w:rsid w:val="00474644"/>
    <w:rPr>
      <w:rFonts w:ascii="Wingdings" w:hAnsi="Wingdings"/>
    </w:rPr>
  </w:style>
  <w:style w:type="character" w:customStyle="1" w:styleId="WWCharLFO54LVL7">
    <w:name w:val="WW_CharLFO54LVL7"/>
    <w:qFormat/>
    <w:rsid w:val="00474644"/>
    <w:rPr>
      <w:rFonts w:ascii="Symbol" w:hAnsi="Symbol"/>
    </w:rPr>
  </w:style>
  <w:style w:type="character" w:customStyle="1" w:styleId="WWCharLFO54LVL8">
    <w:name w:val="WW_CharLFO54LVL8"/>
    <w:qFormat/>
    <w:rsid w:val="00474644"/>
    <w:rPr>
      <w:rFonts w:ascii="Courier New" w:hAnsi="Courier New" w:cs="Courier New"/>
    </w:rPr>
  </w:style>
  <w:style w:type="character" w:customStyle="1" w:styleId="WWCharLFO54LVL9">
    <w:name w:val="WW_CharLFO54LVL9"/>
    <w:qFormat/>
    <w:rsid w:val="00474644"/>
    <w:rPr>
      <w:rFonts w:ascii="Wingdings" w:hAnsi="Wingdings"/>
    </w:rPr>
  </w:style>
  <w:style w:type="character" w:customStyle="1" w:styleId="WWCharLFO55LVL1">
    <w:name w:val="WW_CharLFO55LVL1"/>
    <w:qFormat/>
    <w:rsid w:val="00474644"/>
    <w:rPr>
      <w:rFonts w:eastAsia="Times New Roman" w:cs="Times New Roman"/>
    </w:rPr>
  </w:style>
  <w:style w:type="character" w:customStyle="1" w:styleId="WWCharLFO55LVL2">
    <w:name w:val="WW_CharLFO55LVL2"/>
    <w:qFormat/>
    <w:rsid w:val="00474644"/>
    <w:rPr>
      <w:rFonts w:ascii="Courier New" w:hAnsi="Courier New" w:cs="Courier New"/>
    </w:rPr>
  </w:style>
  <w:style w:type="character" w:customStyle="1" w:styleId="WWCharLFO55LVL3">
    <w:name w:val="WW_CharLFO55LVL3"/>
    <w:qFormat/>
    <w:rsid w:val="00474644"/>
    <w:rPr>
      <w:rFonts w:ascii="Wingdings" w:hAnsi="Wingdings"/>
    </w:rPr>
  </w:style>
  <w:style w:type="character" w:customStyle="1" w:styleId="WWCharLFO55LVL4">
    <w:name w:val="WW_CharLFO55LVL4"/>
    <w:qFormat/>
    <w:rsid w:val="00474644"/>
    <w:rPr>
      <w:rFonts w:ascii="Symbol" w:hAnsi="Symbol"/>
    </w:rPr>
  </w:style>
  <w:style w:type="character" w:customStyle="1" w:styleId="WWCharLFO55LVL5">
    <w:name w:val="WW_CharLFO55LVL5"/>
    <w:qFormat/>
    <w:rsid w:val="00474644"/>
    <w:rPr>
      <w:rFonts w:ascii="Courier New" w:hAnsi="Courier New" w:cs="Courier New"/>
    </w:rPr>
  </w:style>
  <w:style w:type="character" w:customStyle="1" w:styleId="WWCharLFO55LVL6">
    <w:name w:val="WW_CharLFO55LVL6"/>
    <w:qFormat/>
    <w:rsid w:val="00474644"/>
    <w:rPr>
      <w:rFonts w:ascii="Wingdings" w:hAnsi="Wingdings"/>
    </w:rPr>
  </w:style>
  <w:style w:type="character" w:customStyle="1" w:styleId="WWCharLFO55LVL7">
    <w:name w:val="WW_CharLFO55LVL7"/>
    <w:qFormat/>
    <w:rsid w:val="00474644"/>
    <w:rPr>
      <w:rFonts w:ascii="Symbol" w:hAnsi="Symbol"/>
    </w:rPr>
  </w:style>
  <w:style w:type="character" w:customStyle="1" w:styleId="WWCharLFO55LVL8">
    <w:name w:val="WW_CharLFO55LVL8"/>
    <w:qFormat/>
    <w:rsid w:val="00474644"/>
    <w:rPr>
      <w:rFonts w:ascii="Courier New" w:hAnsi="Courier New" w:cs="Courier New"/>
    </w:rPr>
  </w:style>
  <w:style w:type="character" w:customStyle="1" w:styleId="WWCharLFO55LVL9">
    <w:name w:val="WW_CharLFO55LVL9"/>
    <w:qFormat/>
    <w:rsid w:val="00474644"/>
    <w:rPr>
      <w:rFonts w:ascii="Wingdings" w:hAnsi="Wingdings"/>
    </w:rPr>
  </w:style>
  <w:style w:type="character" w:customStyle="1" w:styleId="WWCharLFO56LVL1">
    <w:name w:val="WW_CharLFO56LVL1"/>
    <w:qFormat/>
    <w:rsid w:val="00474644"/>
    <w:rPr>
      <w:rFonts w:ascii="Times New Roman" w:eastAsia="Times New Roman" w:hAnsi="Times New Roman" w:cs="Times New Roman"/>
    </w:rPr>
  </w:style>
  <w:style w:type="character" w:customStyle="1" w:styleId="WWCharLFO56LVL2">
    <w:name w:val="WW_CharLFO56LVL2"/>
    <w:qFormat/>
    <w:rsid w:val="00474644"/>
    <w:rPr>
      <w:rFonts w:ascii="Courier New" w:hAnsi="Courier New" w:cs="Courier New"/>
    </w:rPr>
  </w:style>
  <w:style w:type="character" w:customStyle="1" w:styleId="WWCharLFO56LVL3">
    <w:name w:val="WW_CharLFO56LVL3"/>
    <w:qFormat/>
    <w:rsid w:val="00474644"/>
    <w:rPr>
      <w:rFonts w:ascii="Wingdings" w:hAnsi="Wingdings"/>
    </w:rPr>
  </w:style>
  <w:style w:type="character" w:customStyle="1" w:styleId="WWCharLFO56LVL4">
    <w:name w:val="WW_CharLFO56LVL4"/>
    <w:qFormat/>
    <w:rsid w:val="00474644"/>
    <w:rPr>
      <w:rFonts w:ascii="Symbol" w:hAnsi="Symbol"/>
    </w:rPr>
  </w:style>
  <w:style w:type="character" w:customStyle="1" w:styleId="WWCharLFO56LVL5">
    <w:name w:val="WW_CharLFO56LVL5"/>
    <w:qFormat/>
    <w:rsid w:val="00474644"/>
    <w:rPr>
      <w:rFonts w:ascii="Courier New" w:hAnsi="Courier New" w:cs="Courier New"/>
    </w:rPr>
  </w:style>
  <w:style w:type="character" w:customStyle="1" w:styleId="WWCharLFO56LVL6">
    <w:name w:val="WW_CharLFO56LVL6"/>
    <w:qFormat/>
    <w:rsid w:val="00474644"/>
    <w:rPr>
      <w:rFonts w:ascii="Wingdings" w:hAnsi="Wingdings"/>
    </w:rPr>
  </w:style>
  <w:style w:type="character" w:customStyle="1" w:styleId="WWCharLFO56LVL7">
    <w:name w:val="WW_CharLFO56LVL7"/>
    <w:qFormat/>
    <w:rsid w:val="00474644"/>
    <w:rPr>
      <w:rFonts w:ascii="Symbol" w:hAnsi="Symbol"/>
    </w:rPr>
  </w:style>
  <w:style w:type="character" w:customStyle="1" w:styleId="WWCharLFO56LVL8">
    <w:name w:val="WW_CharLFO56LVL8"/>
    <w:qFormat/>
    <w:rsid w:val="00474644"/>
    <w:rPr>
      <w:rFonts w:ascii="Courier New" w:hAnsi="Courier New" w:cs="Courier New"/>
    </w:rPr>
  </w:style>
  <w:style w:type="character" w:customStyle="1" w:styleId="WWCharLFO56LVL9">
    <w:name w:val="WW_CharLFO56LVL9"/>
    <w:qFormat/>
    <w:rsid w:val="00474644"/>
    <w:rPr>
      <w:rFonts w:ascii="Wingdings" w:hAnsi="Wingdings"/>
    </w:rPr>
  </w:style>
  <w:style w:type="character" w:customStyle="1" w:styleId="WWCharLFO60LVL1">
    <w:name w:val="WW_CharLFO60LVL1"/>
    <w:qFormat/>
    <w:rsid w:val="00474644"/>
    <w:rPr>
      <w:rFonts w:ascii="Symbol" w:hAnsi="Symbol"/>
      <w:sz w:val="20"/>
    </w:rPr>
  </w:style>
  <w:style w:type="character" w:customStyle="1" w:styleId="WWCharLFO60LVL2">
    <w:name w:val="WW_CharLFO60LVL2"/>
    <w:qFormat/>
    <w:rsid w:val="00474644"/>
    <w:rPr>
      <w:rFonts w:ascii="Courier New" w:hAnsi="Courier New"/>
      <w:sz w:val="20"/>
    </w:rPr>
  </w:style>
  <w:style w:type="character" w:customStyle="1" w:styleId="WWCharLFO60LVL3">
    <w:name w:val="WW_CharLFO60LVL3"/>
    <w:qFormat/>
    <w:rsid w:val="00474644"/>
    <w:rPr>
      <w:rFonts w:ascii="Wingdings" w:hAnsi="Wingdings"/>
      <w:sz w:val="20"/>
    </w:rPr>
  </w:style>
  <w:style w:type="character" w:customStyle="1" w:styleId="WWCharLFO60LVL4">
    <w:name w:val="WW_CharLFO60LVL4"/>
    <w:qFormat/>
    <w:rsid w:val="00474644"/>
    <w:rPr>
      <w:rFonts w:ascii="Wingdings" w:hAnsi="Wingdings"/>
      <w:sz w:val="20"/>
    </w:rPr>
  </w:style>
  <w:style w:type="character" w:customStyle="1" w:styleId="WWCharLFO60LVL5">
    <w:name w:val="WW_CharLFO60LVL5"/>
    <w:qFormat/>
    <w:rsid w:val="00474644"/>
    <w:rPr>
      <w:rFonts w:ascii="Wingdings" w:hAnsi="Wingdings"/>
      <w:sz w:val="20"/>
    </w:rPr>
  </w:style>
  <w:style w:type="character" w:customStyle="1" w:styleId="WWCharLFO60LVL6">
    <w:name w:val="WW_CharLFO60LVL6"/>
    <w:qFormat/>
    <w:rsid w:val="00474644"/>
    <w:rPr>
      <w:rFonts w:ascii="Wingdings" w:hAnsi="Wingdings"/>
      <w:sz w:val="20"/>
    </w:rPr>
  </w:style>
  <w:style w:type="character" w:customStyle="1" w:styleId="WWCharLFO60LVL7">
    <w:name w:val="WW_CharLFO60LVL7"/>
    <w:qFormat/>
    <w:rsid w:val="00474644"/>
    <w:rPr>
      <w:rFonts w:ascii="Wingdings" w:hAnsi="Wingdings"/>
      <w:sz w:val="20"/>
    </w:rPr>
  </w:style>
  <w:style w:type="character" w:customStyle="1" w:styleId="WWCharLFO60LVL8">
    <w:name w:val="WW_CharLFO60LVL8"/>
    <w:qFormat/>
    <w:rsid w:val="00474644"/>
    <w:rPr>
      <w:rFonts w:ascii="Wingdings" w:hAnsi="Wingdings"/>
      <w:sz w:val="20"/>
    </w:rPr>
  </w:style>
  <w:style w:type="character" w:customStyle="1" w:styleId="WWCharLFO60LVL9">
    <w:name w:val="WW_CharLFO60LVL9"/>
    <w:qFormat/>
    <w:rsid w:val="00474644"/>
    <w:rPr>
      <w:rFonts w:ascii="Wingdings" w:hAnsi="Wingdings"/>
      <w:sz w:val="20"/>
    </w:rPr>
  </w:style>
  <w:style w:type="character" w:customStyle="1" w:styleId="WWCharLFO61LVL1">
    <w:name w:val="WW_CharLFO61LVL1"/>
    <w:qFormat/>
    <w:rsid w:val="00474644"/>
    <w:rPr>
      <w:rFonts w:ascii="Symbol" w:hAnsi="Symbol"/>
      <w:sz w:val="20"/>
    </w:rPr>
  </w:style>
  <w:style w:type="character" w:customStyle="1" w:styleId="WWCharLFO61LVL2">
    <w:name w:val="WW_CharLFO61LVL2"/>
    <w:qFormat/>
    <w:rsid w:val="00474644"/>
    <w:rPr>
      <w:rFonts w:ascii="Courier New" w:hAnsi="Courier New"/>
      <w:sz w:val="20"/>
    </w:rPr>
  </w:style>
  <w:style w:type="character" w:customStyle="1" w:styleId="WWCharLFO61LVL3">
    <w:name w:val="WW_CharLFO61LVL3"/>
    <w:qFormat/>
    <w:rsid w:val="00474644"/>
    <w:rPr>
      <w:rFonts w:ascii="Wingdings" w:hAnsi="Wingdings"/>
      <w:sz w:val="20"/>
    </w:rPr>
  </w:style>
  <w:style w:type="character" w:customStyle="1" w:styleId="WWCharLFO61LVL4">
    <w:name w:val="WW_CharLFO61LVL4"/>
    <w:qFormat/>
    <w:rsid w:val="00474644"/>
    <w:rPr>
      <w:rFonts w:ascii="Wingdings" w:hAnsi="Wingdings"/>
      <w:sz w:val="20"/>
    </w:rPr>
  </w:style>
  <w:style w:type="character" w:customStyle="1" w:styleId="WWCharLFO61LVL5">
    <w:name w:val="WW_CharLFO61LVL5"/>
    <w:qFormat/>
    <w:rsid w:val="00474644"/>
    <w:rPr>
      <w:rFonts w:ascii="Wingdings" w:hAnsi="Wingdings"/>
      <w:sz w:val="20"/>
    </w:rPr>
  </w:style>
  <w:style w:type="character" w:customStyle="1" w:styleId="WWCharLFO61LVL6">
    <w:name w:val="WW_CharLFO61LVL6"/>
    <w:qFormat/>
    <w:rsid w:val="00474644"/>
    <w:rPr>
      <w:rFonts w:ascii="Wingdings" w:hAnsi="Wingdings"/>
      <w:sz w:val="20"/>
    </w:rPr>
  </w:style>
  <w:style w:type="character" w:customStyle="1" w:styleId="WWCharLFO61LVL7">
    <w:name w:val="WW_CharLFO61LVL7"/>
    <w:qFormat/>
    <w:rsid w:val="00474644"/>
    <w:rPr>
      <w:rFonts w:ascii="Wingdings" w:hAnsi="Wingdings"/>
      <w:sz w:val="20"/>
    </w:rPr>
  </w:style>
  <w:style w:type="character" w:customStyle="1" w:styleId="WWCharLFO61LVL8">
    <w:name w:val="WW_CharLFO61LVL8"/>
    <w:qFormat/>
    <w:rsid w:val="00474644"/>
    <w:rPr>
      <w:rFonts w:ascii="Wingdings" w:hAnsi="Wingdings"/>
      <w:sz w:val="20"/>
    </w:rPr>
  </w:style>
  <w:style w:type="character" w:customStyle="1" w:styleId="WWCharLFO61LVL9">
    <w:name w:val="WW_CharLFO61LVL9"/>
    <w:qFormat/>
    <w:rsid w:val="00474644"/>
    <w:rPr>
      <w:rFonts w:ascii="Wingdings" w:hAnsi="Wingdings"/>
      <w:sz w:val="20"/>
    </w:rPr>
  </w:style>
  <w:style w:type="character" w:customStyle="1" w:styleId="WWCharLFO62LVL1">
    <w:name w:val="WW_CharLFO62LVL1"/>
    <w:qFormat/>
    <w:rsid w:val="00474644"/>
    <w:rPr>
      <w:rFonts w:ascii="Symbol" w:hAnsi="Symbol"/>
      <w:sz w:val="20"/>
    </w:rPr>
  </w:style>
  <w:style w:type="character" w:customStyle="1" w:styleId="WWCharLFO62LVL2">
    <w:name w:val="WW_CharLFO62LVL2"/>
    <w:qFormat/>
    <w:rsid w:val="00474644"/>
    <w:rPr>
      <w:rFonts w:ascii="Courier New" w:hAnsi="Courier New"/>
      <w:sz w:val="20"/>
    </w:rPr>
  </w:style>
  <w:style w:type="character" w:customStyle="1" w:styleId="WWCharLFO62LVL3">
    <w:name w:val="WW_CharLFO62LVL3"/>
    <w:qFormat/>
    <w:rsid w:val="00474644"/>
    <w:rPr>
      <w:rFonts w:ascii="Wingdings" w:hAnsi="Wingdings"/>
      <w:sz w:val="20"/>
    </w:rPr>
  </w:style>
  <w:style w:type="character" w:customStyle="1" w:styleId="WWCharLFO62LVL4">
    <w:name w:val="WW_CharLFO62LVL4"/>
    <w:qFormat/>
    <w:rsid w:val="00474644"/>
    <w:rPr>
      <w:rFonts w:ascii="Wingdings" w:hAnsi="Wingdings"/>
      <w:sz w:val="20"/>
    </w:rPr>
  </w:style>
  <w:style w:type="character" w:customStyle="1" w:styleId="WWCharLFO62LVL5">
    <w:name w:val="WW_CharLFO62LVL5"/>
    <w:qFormat/>
    <w:rsid w:val="00474644"/>
    <w:rPr>
      <w:rFonts w:ascii="Wingdings" w:hAnsi="Wingdings"/>
      <w:sz w:val="20"/>
    </w:rPr>
  </w:style>
  <w:style w:type="character" w:customStyle="1" w:styleId="WWCharLFO62LVL6">
    <w:name w:val="WW_CharLFO62LVL6"/>
    <w:qFormat/>
    <w:rsid w:val="00474644"/>
    <w:rPr>
      <w:rFonts w:ascii="Wingdings" w:hAnsi="Wingdings"/>
      <w:sz w:val="20"/>
    </w:rPr>
  </w:style>
  <w:style w:type="character" w:customStyle="1" w:styleId="WWCharLFO62LVL7">
    <w:name w:val="WW_CharLFO62LVL7"/>
    <w:qFormat/>
    <w:rsid w:val="00474644"/>
    <w:rPr>
      <w:rFonts w:ascii="Wingdings" w:hAnsi="Wingdings"/>
      <w:sz w:val="20"/>
    </w:rPr>
  </w:style>
  <w:style w:type="character" w:customStyle="1" w:styleId="WWCharLFO62LVL8">
    <w:name w:val="WW_CharLFO62LVL8"/>
    <w:qFormat/>
    <w:rsid w:val="00474644"/>
    <w:rPr>
      <w:rFonts w:ascii="Wingdings" w:hAnsi="Wingdings"/>
      <w:sz w:val="20"/>
    </w:rPr>
  </w:style>
  <w:style w:type="character" w:customStyle="1" w:styleId="WWCharLFO62LVL9">
    <w:name w:val="WW_CharLFO62LVL9"/>
    <w:qFormat/>
    <w:rsid w:val="00474644"/>
    <w:rPr>
      <w:rFonts w:ascii="Wingdings" w:hAnsi="Wingdings"/>
      <w:sz w:val="20"/>
    </w:rPr>
  </w:style>
  <w:style w:type="character" w:customStyle="1" w:styleId="WWCharLFO63LVL1">
    <w:name w:val="WW_CharLFO63LVL1"/>
    <w:qFormat/>
    <w:rsid w:val="00474644"/>
    <w:rPr>
      <w:rFonts w:ascii="Symbol" w:hAnsi="Symbol"/>
      <w:sz w:val="20"/>
    </w:rPr>
  </w:style>
  <w:style w:type="character" w:customStyle="1" w:styleId="WWCharLFO63LVL2">
    <w:name w:val="WW_CharLFO63LVL2"/>
    <w:qFormat/>
    <w:rsid w:val="00474644"/>
    <w:rPr>
      <w:rFonts w:ascii="Courier New" w:hAnsi="Courier New"/>
      <w:sz w:val="20"/>
    </w:rPr>
  </w:style>
  <w:style w:type="character" w:customStyle="1" w:styleId="WWCharLFO63LVL3">
    <w:name w:val="WW_CharLFO63LVL3"/>
    <w:qFormat/>
    <w:rsid w:val="00474644"/>
    <w:rPr>
      <w:rFonts w:ascii="Wingdings" w:hAnsi="Wingdings"/>
      <w:sz w:val="20"/>
    </w:rPr>
  </w:style>
  <w:style w:type="character" w:customStyle="1" w:styleId="WWCharLFO63LVL4">
    <w:name w:val="WW_CharLFO63LVL4"/>
    <w:qFormat/>
    <w:rsid w:val="00474644"/>
    <w:rPr>
      <w:rFonts w:ascii="Wingdings" w:hAnsi="Wingdings"/>
      <w:sz w:val="20"/>
    </w:rPr>
  </w:style>
  <w:style w:type="character" w:customStyle="1" w:styleId="WWCharLFO63LVL5">
    <w:name w:val="WW_CharLFO63LVL5"/>
    <w:qFormat/>
    <w:rsid w:val="00474644"/>
    <w:rPr>
      <w:rFonts w:ascii="Wingdings" w:hAnsi="Wingdings"/>
      <w:sz w:val="20"/>
    </w:rPr>
  </w:style>
  <w:style w:type="character" w:customStyle="1" w:styleId="WWCharLFO63LVL6">
    <w:name w:val="WW_CharLFO63LVL6"/>
    <w:qFormat/>
    <w:rsid w:val="00474644"/>
    <w:rPr>
      <w:rFonts w:ascii="Wingdings" w:hAnsi="Wingdings"/>
      <w:sz w:val="20"/>
    </w:rPr>
  </w:style>
  <w:style w:type="character" w:customStyle="1" w:styleId="WWCharLFO63LVL7">
    <w:name w:val="WW_CharLFO63LVL7"/>
    <w:qFormat/>
    <w:rsid w:val="00474644"/>
    <w:rPr>
      <w:rFonts w:ascii="Wingdings" w:hAnsi="Wingdings"/>
      <w:sz w:val="20"/>
    </w:rPr>
  </w:style>
  <w:style w:type="character" w:customStyle="1" w:styleId="WWCharLFO63LVL8">
    <w:name w:val="WW_CharLFO63LVL8"/>
    <w:qFormat/>
    <w:rsid w:val="00474644"/>
    <w:rPr>
      <w:rFonts w:ascii="Wingdings" w:hAnsi="Wingdings"/>
      <w:sz w:val="20"/>
    </w:rPr>
  </w:style>
  <w:style w:type="character" w:customStyle="1" w:styleId="WWCharLFO63LVL9">
    <w:name w:val="WW_CharLFO63LVL9"/>
    <w:qFormat/>
    <w:rsid w:val="00474644"/>
    <w:rPr>
      <w:rFonts w:ascii="Wingdings" w:hAnsi="Wingdings"/>
      <w:sz w:val="20"/>
    </w:rPr>
  </w:style>
  <w:style w:type="character" w:customStyle="1" w:styleId="WWCharLFO64LVL1">
    <w:name w:val="WW_CharLFO64LVL1"/>
    <w:qFormat/>
    <w:rsid w:val="00474644"/>
    <w:rPr>
      <w:rFonts w:ascii="Symbol" w:hAnsi="Symbol"/>
      <w:sz w:val="20"/>
    </w:rPr>
  </w:style>
  <w:style w:type="character" w:customStyle="1" w:styleId="WWCharLFO64LVL2">
    <w:name w:val="WW_CharLFO64LVL2"/>
    <w:qFormat/>
    <w:rsid w:val="00474644"/>
    <w:rPr>
      <w:rFonts w:ascii="Courier New" w:hAnsi="Courier New"/>
      <w:sz w:val="20"/>
    </w:rPr>
  </w:style>
  <w:style w:type="character" w:customStyle="1" w:styleId="WWCharLFO64LVL3">
    <w:name w:val="WW_CharLFO64LVL3"/>
    <w:qFormat/>
    <w:rsid w:val="00474644"/>
    <w:rPr>
      <w:rFonts w:ascii="Wingdings" w:hAnsi="Wingdings"/>
      <w:sz w:val="20"/>
    </w:rPr>
  </w:style>
  <w:style w:type="character" w:customStyle="1" w:styleId="WWCharLFO64LVL4">
    <w:name w:val="WW_CharLFO64LVL4"/>
    <w:qFormat/>
    <w:rsid w:val="00474644"/>
    <w:rPr>
      <w:rFonts w:ascii="Wingdings" w:hAnsi="Wingdings"/>
      <w:sz w:val="20"/>
    </w:rPr>
  </w:style>
  <w:style w:type="character" w:customStyle="1" w:styleId="WWCharLFO64LVL5">
    <w:name w:val="WW_CharLFO64LVL5"/>
    <w:qFormat/>
    <w:rsid w:val="00474644"/>
    <w:rPr>
      <w:rFonts w:ascii="Wingdings" w:hAnsi="Wingdings"/>
      <w:sz w:val="20"/>
    </w:rPr>
  </w:style>
  <w:style w:type="character" w:customStyle="1" w:styleId="WWCharLFO64LVL6">
    <w:name w:val="WW_CharLFO64LVL6"/>
    <w:qFormat/>
    <w:rsid w:val="00474644"/>
    <w:rPr>
      <w:rFonts w:ascii="Wingdings" w:hAnsi="Wingdings"/>
      <w:sz w:val="20"/>
    </w:rPr>
  </w:style>
  <w:style w:type="character" w:customStyle="1" w:styleId="WWCharLFO64LVL7">
    <w:name w:val="WW_CharLFO64LVL7"/>
    <w:qFormat/>
    <w:rsid w:val="00474644"/>
    <w:rPr>
      <w:rFonts w:ascii="Wingdings" w:hAnsi="Wingdings"/>
      <w:sz w:val="20"/>
    </w:rPr>
  </w:style>
  <w:style w:type="character" w:customStyle="1" w:styleId="WWCharLFO64LVL8">
    <w:name w:val="WW_CharLFO64LVL8"/>
    <w:qFormat/>
    <w:rsid w:val="00474644"/>
    <w:rPr>
      <w:rFonts w:ascii="Wingdings" w:hAnsi="Wingdings"/>
      <w:sz w:val="20"/>
    </w:rPr>
  </w:style>
  <w:style w:type="character" w:customStyle="1" w:styleId="WWCharLFO64LVL9">
    <w:name w:val="WW_CharLFO64LVL9"/>
    <w:qFormat/>
    <w:rsid w:val="00474644"/>
    <w:rPr>
      <w:rFonts w:ascii="Wingdings" w:hAnsi="Wingdings"/>
      <w:sz w:val="20"/>
    </w:rPr>
  </w:style>
  <w:style w:type="character" w:customStyle="1" w:styleId="WWCharLFO65LVL1">
    <w:name w:val="WW_CharLFO65LVL1"/>
    <w:qFormat/>
    <w:rsid w:val="00474644"/>
    <w:rPr>
      <w:rFonts w:ascii="Symbol" w:hAnsi="Symbol"/>
    </w:rPr>
  </w:style>
  <w:style w:type="character" w:customStyle="1" w:styleId="WWCharLFO65LVL2">
    <w:name w:val="WW_CharLFO65LVL2"/>
    <w:qFormat/>
    <w:rsid w:val="00474644"/>
    <w:rPr>
      <w:rFonts w:ascii="Courier New" w:hAnsi="Courier New" w:cs="Courier New"/>
    </w:rPr>
  </w:style>
  <w:style w:type="character" w:customStyle="1" w:styleId="WWCharLFO65LVL3">
    <w:name w:val="WW_CharLFO65LVL3"/>
    <w:qFormat/>
    <w:rsid w:val="00474644"/>
    <w:rPr>
      <w:rFonts w:ascii="Wingdings" w:hAnsi="Wingdings"/>
    </w:rPr>
  </w:style>
  <w:style w:type="character" w:customStyle="1" w:styleId="WWCharLFO65LVL4">
    <w:name w:val="WW_CharLFO65LVL4"/>
    <w:qFormat/>
    <w:rsid w:val="00474644"/>
    <w:rPr>
      <w:rFonts w:ascii="Symbol" w:hAnsi="Symbol"/>
    </w:rPr>
  </w:style>
  <w:style w:type="character" w:customStyle="1" w:styleId="WWCharLFO65LVL5">
    <w:name w:val="WW_CharLFO65LVL5"/>
    <w:qFormat/>
    <w:rsid w:val="00474644"/>
    <w:rPr>
      <w:rFonts w:ascii="Courier New" w:hAnsi="Courier New" w:cs="Courier New"/>
    </w:rPr>
  </w:style>
  <w:style w:type="character" w:customStyle="1" w:styleId="WWCharLFO65LVL6">
    <w:name w:val="WW_CharLFO65LVL6"/>
    <w:qFormat/>
    <w:rsid w:val="00474644"/>
    <w:rPr>
      <w:rFonts w:ascii="Wingdings" w:hAnsi="Wingdings"/>
    </w:rPr>
  </w:style>
  <w:style w:type="character" w:customStyle="1" w:styleId="WWCharLFO65LVL7">
    <w:name w:val="WW_CharLFO65LVL7"/>
    <w:qFormat/>
    <w:rsid w:val="00474644"/>
    <w:rPr>
      <w:rFonts w:ascii="Symbol" w:hAnsi="Symbol"/>
    </w:rPr>
  </w:style>
  <w:style w:type="character" w:customStyle="1" w:styleId="WWCharLFO65LVL8">
    <w:name w:val="WW_CharLFO65LVL8"/>
    <w:qFormat/>
    <w:rsid w:val="00474644"/>
    <w:rPr>
      <w:rFonts w:ascii="Courier New" w:hAnsi="Courier New" w:cs="Courier New"/>
    </w:rPr>
  </w:style>
  <w:style w:type="character" w:customStyle="1" w:styleId="WWCharLFO65LVL9">
    <w:name w:val="WW_CharLFO65LVL9"/>
    <w:qFormat/>
    <w:rsid w:val="00474644"/>
    <w:rPr>
      <w:rFonts w:ascii="Wingdings" w:hAnsi="Wingdings"/>
    </w:rPr>
  </w:style>
  <w:style w:type="character" w:customStyle="1" w:styleId="WWCharLFO66LVL1">
    <w:name w:val="WW_CharLFO66LVL1"/>
    <w:qFormat/>
    <w:rsid w:val="00474644"/>
    <w:rPr>
      <w:rFonts w:ascii="Symbol" w:hAnsi="Symbol"/>
      <w:sz w:val="20"/>
    </w:rPr>
  </w:style>
  <w:style w:type="character" w:customStyle="1" w:styleId="WWCharLFO66LVL2">
    <w:name w:val="WW_CharLFO66LVL2"/>
    <w:qFormat/>
    <w:rsid w:val="00474644"/>
    <w:rPr>
      <w:rFonts w:ascii="Courier New" w:hAnsi="Courier New"/>
      <w:sz w:val="20"/>
    </w:rPr>
  </w:style>
  <w:style w:type="character" w:customStyle="1" w:styleId="WWCharLFO66LVL3">
    <w:name w:val="WW_CharLFO66LVL3"/>
    <w:qFormat/>
    <w:rsid w:val="00474644"/>
    <w:rPr>
      <w:rFonts w:ascii="Wingdings" w:hAnsi="Wingdings"/>
      <w:sz w:val="20"/>
    </w:rPr>
  </w:style>
  <w:style w:type="character" w:customStyle="1" w:styleId="WWCharLFO66LVL4">
    <w:name w:val="WW_CharLFO66LVL4"/>
    <w:qFormat/>
    <w:rsid w:val="00474644"/>
    <w:rPr>
      <w:rFonts w:ascii="Wingdings" w:hAnsi="Wingdings"/>
      <w:sz w:val="20"/>
    </w:rPr>
  </w:style>
  <w:style w:type="character" w:customStyle="1" w:styleId="WWCharLFO66LVL5">
    <w:name w:val="WW_CharLFO66LVL5"/>
    <w:qFormat/>
    <w:rsid w:val="00474644"/>
    <w:rPr>
      <w:rFonts w:ascii="Wingdings" w:hAnsi="Wingdings"/>
      <w:sz w:val="20"/>
    </w:rPr>
  </w:style>
  <w:style w:type="character" w:customStyle="1" w:styleId="WWCharLFO66LVL6">
    <w:name w:val="WW_CharLFO66LVL6"/>
    <w:qFormat/>
    <w:rsid w:val="00474644"/>
    <w:rPr>
      <w:rFonts w:ascii="Wingdings" w:hAnsi="Wingdings"/>
      <w:sz w:val="20"/>
    </w:rPr>
  </w:style>
  <w:style w:type="character" w:customStyle="1" w:styleId="WWCharLFO66LVL7">
    <w:name w:val="WW_CharLFO66LVL7"/>
    <w:qFormat/>
    <w:rsid w:val="00474644"/>
    <w:rPr>
      <w:rFonts w:ascii="Wingdings" w:hAnsi="Wingdings"/>
      <w:sz w:val="20"/>
    </w:rPr>
  </w:style>
  <w:style w:type="character" w:customStyle="1" w:styleId="WWCharLFO66LVL8">
    <w:name w:val="WW_CharLFO66LVL8"/>
    <w:qFormat/>
    <w:rsid w:val="00474644"/>
    <w:rPr>
      <w:rFonts w:ascii="Wingdings" w:hAnsi="Wingdings"/>
      <w:sz w:val="20"/>
    </w:rPr>
  </w:style>
  <w:style w:type="character" w:customStyle="1" w:styleId="WWCharLFO66LVL9">
    <w:name w:val="WW_CharLFO66LVL9"/>
    <w:qFormat/>
    <w:rsid w:val="00474644"/>
    <w:rPr>
      <w:rFonts w:ascii="Wingdings" w:hAnsi="Wingdings"/>
      <w:sz w:val="20"/>
    </w:rPr>
  </w:style>
  <w:style w:type="character" w:customStyle="1" w:styleId="WWCharLFO67LVL1">
    <w:name w:val="WW_CharLFO67LVL1"/>
    <w:qFormat/>
    <w:rsid w:val="00474644"/>
    <w:rPr>
      <w:rFonts w:ascii="Symbol" w:hAnsi="Symbol"/>
      <w:sz w:val="20"/>
    </w:rPr>
  </w:style>
  <w:style w:type="character" w:customStyle="1" w:styleId="WWCharLFO67LVL2">
    <w:name w:val="WW_CharLFO67LVL2"/>
    <w:qFormat/>
    <w:rsid w:val="00474644"/>
    <w:rPr>
      <w:rFonts w:ascii="Courier New" w:hAnsi="Courier New"/>
      <w:sz w:val="20"/>
    </w:rPr>
  </w:style>
  <w:style w:type="character" w:customStyle="1" w:styleId="WWCharLFO67LVL3">
    <w:name w:val="WW_CharLFO67LVL3"/>
    <w:qFormat/>
    <w:rsid w:val="00474644"/>
    <w:rPr>
      <w:rFonts w:ascii="Wingdings" w:hAnsi="Wingdings"/>
      <w:sz w:val="20"/>
    </w:rPr>
  </w:style>
  <w:style w:type="character" w:customStyle="1" w:styleId="WWCharLFO67LVL4">
    <w:name w:val="WW_CharLFO67LVL4"/>
    <w:qFormat/>
    <w:rsid w:val="00474644"/>
    <w:rPr>
      <w:rFonts w:ascii="Wingdings" w:hAnsi="Wingdings"/>
      <w:sz w:val="20"/>
    </w:rPr>
  </w:style>
  <w:style w:type="character" w:customStyle="1" w:styleId="WWCharLFO67LVL5">
    <w:name w:val="WW_CharLFO67LVL5"/>
    <w:qFormat/>
    <w:rsid w:val="00474644"/>
    <w:rPr>
      <w:rFonts w:ascii="Wingdings" w:hAnsi="Wingdings"/>
      <w:sz w:val="20"/>
    </w:rPr>
  </w:style>
  <w:style w:type="character" w:customStyle="1" w:styleId="WWCharLFO67LVL6">
    <w:name w:val="WW_CharLFO67LVL6"/>
    <w:qFormat/>
    <w:rsid w:val="00474644"/>
    <w:rPr>
      <w:rFonts w:ascii="Wingdings" w:hAnsi="Wingdings"/>
      <w:sz w:val="20"/>
    </w:rPr>
  </w:style>
  <w:style w:type="character" w:customStyle="1" w:styleId="WWCharLFO67LVL7">
    <w:name w:val="WW_CharLFO67LVL7"/>
    <w:qFormat/>
    <w:rsid w:val="00474644"/>
    <w:rPr>
      <w:rFonts w:ascii="Wingdings" w:hAnsi="Wingdings"/>
      <w:sz w:val="20"/>
    </w:rPr>
  </w:style>
  <w:style w:type="character" w:customStyle="1" w:styleId="WWCharLFO67LVL8">
    <w:name w:val="WW_CharLFO67LVL8"/>
    <w:qFormat/>
    <w:rsid w:val="00474644"/>
    <w:rPr>
      <w:rFonts w:ascii="Wingdings" w:hAnsi="Wingdings"/>
      <w:sz w:val="20"/>
    </w:rPr>
  </w:style>
  <w:style w:type="character" w:customStyle="1" w:styleId="WWCharLFO67LVL9">
    <w:name w:val="WW_CharLFO67LVL9"/>
    <w:qFormat/>
    <w:rsid w:val="00474644"/>
    <w:rPr>
      <w:rFonts w:ascii="Wingdings" w:hAnsi="Wingdings"/>
      <w:sz w:val="20"/>
    </w:rPr>
  </w:style>
  <w:style w:type="character" w:customStyle="1" w:styleId="WWCharLFO68LVL1">
    <w:name w:val="WW_CharLFO68LVL1"/>
    <w:qFormat/>
    <w:rsid w:val="00474644"/>
    <w:rPr>
      <w:rFonts w:ascii="Symbol" w:hAnsi="Symbol"/>
      <w:sz w:val="20"/>
    </w:rPr>
  </w:style>
  <w:style w:type="character" w:customStyle="1" w:styleId="WWCharLFO68LVL2">
    <w:name w:val="WW_CharLFO68LVL2"/>
    <w:qFormat/>
    <w:rsid w:val="00474644"/>
    <w:rPr>
      <w:rFonts w:ascii="Courier New" w:hAnsi="Courier New"/>
      <w:sz w:val="20"/>
    </w:rPr>
  </w:style>
  <w:style w:type="character" w:customStyle="1" w:styleId="WWCharLFO68LVL3">
    <w:name w:val="WW_CharLFO68LVL3"/>
    <w:qFormat/>
    <w:rsid w:val="00474644"/>
    <w:rPr>
      <w:rFonts w:ascii="Wingdings" w:hAnsi="Wingdings"/>
      <w:sz w:val="20"/>
    </w:rPr>
  </w:style>
  <w:style w:type="character" w:customStyle="1" w:styleId="WWCharLFO68LVL4">
    <w:name w:val="WW_CharLFO68LVL4"/>
    <w:qFormat/>
    <w:rsid w:val="00474644"/>
    <w:rPr>
      <w:rFonts w:ascii="Wingdings" w:hAnsi="Wingdings"/>
      <w:sz w:val="20"/>
    </w:rPr>
  </w:style>
  <w:style w:type="character" w:customStyle="1" w:styleId="WWCharLFO68LVL5">
    <w:name w:val="WW_CharLFO68LVL5"/>
    <w:qFormat/>
    <w:rsid w:val="00474644"/>
    <w:rPr>
      <w:rFonts w:ascii="Wingdings" w:hAnsi="Wingdings"/>
      <w:sz w:val="20"/>
    </w:rPr>
  </w:style>
  <w:style w:type="character" w:customStyle="1" w:styleId="WWCharLFO68LVL6">
    <w:name w:val="WW_CharLFO68LVL6"/>
    <w:qFormat/>
    <w:rsid w:val="00474644"/>
    <w:rPr>
      <w:rFonts w:ascii="Wingdings" w:hAnsi="Wingdings"/>
      <w:sz w:val="20"/>
    </w:rPr>
  </w:style>
  <w:style w:type="character" w:customStyle="1" w:styleId="WWCharLFO68LVL7">
    <w:name w:val="WW_CharLFO68LVL7"/>
    <w:qFormat/>
    <w:rsid w:val="00474644"/>
    <w:rPr>
      <w:rFonts w:ascii="Wingdings" w:hAnsi="Wingdings"/>
      <w:sz w:val="20"/>
    </w:rPr>
  </w:style>
  <w:style w:type="character" w:customStyle="1" w:styleId="WWCharLFO68LVL8">
    <w:name w:val="WW_CharLFO68LVL8"/>
    <w:qFormat/>
    <w:rsid w:val="00474644"/>
    <w:rPr>
      <w:rFonts w:ascii="Wingdings" w:hAnsi="Wingdings"/>
      <w:sz w:val="20"/>
    </w:rPr>
  </w:style>
  <w:style w:type="character" w:customStyle="1" w:styleId="WWCharLFO68LVL9">
    <w:name w:val="WW_CharLFO68LVL9"/>
    <w:qFormat/>
    <w:rsid w:val="00474644"/>
    <w:rPr>
      <w:rFonts w:ascii="Wingdings" w:hAnsi="Wingdings"/>
      <w:sz w:val="20"/>
    </w:rPr>
  </w:style>
  <w:style w:type="character" w:customStyle="1" w:styleId="WWCharLFO69LVL1">
    <w:name w:val="WW_CharLFO69LVL1"/>
    <w:qFormat/>
    <w:rsid w:val="00474644"/>
    <w:rPr>
      <w:rFonts w:ascii="Symbol" w:hAnsi="Symbol"/>
      <w:sz w:val="20"/>
    </w:rPr>
  </w:style>
  <w:style w:type="character" w:customStyle="1" w:styleId="WWCharLFO69LVL2">
    <w:name w:val="WW_CharLFO69LVL2"/>
    <w:qFormat/>
    <w:rsid w:val="00474644"/>
    <w:rPr>
      <w:rFonts w:ascii="Courier New" w:hAnsi="Courier New"/>
      <w:sz w:val="20"/>
    </w:rPr>
  </w:style>
  <w:style w:type="character" w:customStyle="1" w:styleId="WWCharLFO69LVL3">
    <w:name w:val="WW_CharLFO69LVL3"/>
    <w:qFormat/>
    <w:rsid w:val="00474644"/>
    <w:rPr>
      <w:rFonts w:ascii="Wingdings" w:hAnsi="Wingdings"/>
      <w:sz w:val="20"/>
    </w:rPr>
  </w:style>
  <w:style w:type="character" w:customStyle="1" w:styleId="WWCharLFO69LVL4">
    <w:name w:val="WW_CharLFO69LVL4"/>
    <w:qFormat/>
    <w:rsid w:val="00474644"/>
    <w:rPr>
      <w:rFonts w:ascii="Wingdings" w:hAnsi="Wingdings"/>
      <w:sz w:val="20"/>
    </w:rPr>
  </w:style>
  <w:style w:type="character" w:customStyle="1" w:styleId="WWCharLFO69LVL5">
    <w:name w:val="WW_CharLFO69LVL5"/>
    <w:qFormat/>
    <w:rsid w:val="00474644"/>
    <w:rPr>
      <w:rFonts w:ascii="Wingdings" w:hAnsi="Wingdings"/>
      <w:sz w:val="20"/>
    </w:rPr>
  </w:style>
  <w:style w:type="character" w:customStyle="1" w:styleId="WWCharLFO69LVL6">
    <w:name w:val="WW_CharLFO69LVL6"/>
    <w:qFormat/>
    <w:rsid w:val="00474644"/>
    <w:rPr>
      <w:rFonts w:ascii="Wingdings" w:hAnsi="Wingdings"/>
      <w:sz w:val="20"/>
    </w:rPr>
  </w:style>
  <w:style w:type="character" w:customStyle="1" w:styleId="WWCharLFO69LVL7">
    <w:name w:val="WW_CharLFO69LVL7"/>
    <w:qFormat/>
    <w:rsid w:val="00474644"/>
    <w:rPr>
      <w:rFonts w:ascii="Wingdings" w:hAnsi="Wingdings"/>
      <w:sz w:val="20"/>
    </w:rPr>
  </w:style>
  <w:style w:type="character" w:customStyle="1" w:styleId="WWCharLFO69LVL8">
    <w:name w:val="WW_CharLFO69LVL8"/>
    <w:qFormat/>
    <w:rsid w:val="00474644"/>
    <w:rPr>
      <w:rFonts w:ascii="Wingdings" w:hAnsi="Wingdings"/>
      <w:sz w:val="20"/>
    </w:rPr>
  </w:style>
  <w:style w:type="character" w:customStyle="1" w:styleId="WWCharLFO69LVL9">
    <w:name w:val="WW_CharLFO69LVL9"/>
    <w:qFormat/>
    <w:rsid w:val="00474644"/>
    <w:rPr>
      <w:rFonts w:ascii="Wingdings" w:hAnsi="Wingdings"/>
      <w:sz w:val="20"/>
    </w:rPr>
  </w:style>
  <w:style w:type="character" w:customStyle="1" w:styleId="WWCharLFO70LVL1">
    <w:name w:val="WW_CharLFO70LVL1"/>
    <w:qFormat/>
    <w:rsid w:val="00474644"/>
    <w:rPr>
      <w:rFonts w:ascii="Symbol" w:hAnsi="Symbol"/>
      <w:sz w:val="20"/>
    </w:rPr>
  </w:style>
  <w:style w:type="character" w:customStyle="1" w:styleId="WWCharLFO70LVL2">
    <w:name w:val="WW_CharLFO70LVL2"/>
    <w:qFormat/>
    <w:rsid w:val="00474644"/>
    <w:rPr>
      <w:rFonts w:ascii="Courier New" w:hAnsi="Courier New"/>
      <w:sz w:val="20"/>
    </w:rPr>
  </w:style>
  <w:style w:type="character" w:customStyle="1" w:styleId="WWCharLFO70LVL3">
    <w:name w:val="WW_CharLFO70LVL3"/>
    <w:qFormat/>
    <w:rsid w:val="00474644"/>
    <w:rPr>
      <w:rFonts w:ascii="Wingdings" w:hAnsi="Wingdings"/>
      <w:sz w:val="20"/>
    </w:rPr>
  </w:style>
  <w:style w:type="character" w:customStyle="1" w:styleId="WWCharLFO70LVL4">
    <w:name w:val="WW_CharLFO70LVL4"/>
    <w:qFormat/>
    <w:rsid w:val="00474644"/>
    <w:rPr>
      <w:rFonts w:ascii="Wingdings" w:hAnsi="Wingdings"/>
      <w:sz w:val="20"/>
    </w:rPr>
  </w:style>
  <w:style w:type="character" w:customStyle="1" w:styleId="WWCharLFO70LVL5">
    <w:name w:val="WW_CharLFO70LVL5"/>
    <w:qFormat/>
    <w:rsid w:val="00474644"/>
    <w:rPr>
      <w:rFonts w:ascii="Wingdings" w:hAnsi="Wingdings"/>
      <w:sz w:val="20"/>
    </w:rPr>
  </w:style>
  <w:style w:type="character" w:customStyle="1" w:styleId="WWCharLFO70LVL6">
    <w:name w:val="WW_CharLFO70LVL6"/>
    <w:qFormat/>
    <w:rsid w:val="00474644"/>
    <w:rPr>
      <w:rFonts w:ascii="Wingdings" w:hAnsi="Wingdings"/>
      <w:sz w:val="20"/>
    </w:rPr>
  </w:style>
  <w:style w:type="character" w:customStyle="1" w:styleId="WWCharLFO70LVL7">
    <w:name w:val="WW_CharLFO70LVL7"/>
    <w:qFormat/>
    <w:rsid w:val="00474644"/>
    <w:rPr>
      <w:rFonts w:ascii="Wingdings" w:hAnsi="Wingdings"/>
      <w:sz w:val="20"/>
    </w:rPr>
  </w:style>
  <w:style w:type="character" w:customStyle="1" w:styleId="WWCharLFO70LVL8">
    <w:name w:val="WW_CharLFO70LVL8"/>
    <w:qFormat/>
    <w:rsid w:val="00474644"/>
    <w:rPr>
      <w:rFonts w:ascii="Wingdings" w:hAnsi="Wingdings"/>
      <w:sz w:val="20"/>
    </w:rPr>
  </w:style>
  <w:style w:type="character" w:customStyle="1" w:styleId="WWCharLFO70LVL9">
    <w:name w:val="WW_CharLFO70LVL9"/>
    <w:qFormat/>
    <w:rsid w:val="00474644"/>
    <w:rPr>
      <w:rFonts w:ascii="Wingdings" w:hAnsi="Wingdings"/>
      <w:sz w:val="20"/>
    </w:rPr>
  </w:style>
  <w:style w:type="character" w:customStyle="1" w:styleId="WWCharLFO71LVL1">
    <w:name w:val="WW_CharLFO71LVL1"/>
    <w:qFormat/>
    <w:rsid w:val="00474644"/>
    <w:rPr>
      <w:rFonts w:ascii="Symbol" w:hAnsi="Symbol"/>
      <w:sz w:val="20"/>
    </w:rPr>
  </w:style>
  <w:style w:type="character" w:customStyle="1" w:styleId="WWCharLFO71LVL2">
    <w:name w:val="WW_CharLFO71LVL2"/>
    <w:qFormat/>
    <w:rsid w:val="00474644"/>
    <w:rPr>
      <w:rFonts w:ascii="Courier New" w:hAnsi="Courier New"/>
      <w:sz w:val="20"/>
    </w:rPr>
  </w:style>
  <w:style w:type="character" w:customStyle="1" w:styleId="WWCharLFO71LVL3">
    <w:name w:val="WW_CharLFO71LVL3"/>
    <w:qFormat/>
    <w:rsid w:val="00474644"/>
    <w:rPr>
      <w:rFonts w:ascii="Wingdings" w:hAnsi="Wingdings"/>
      <w:sz w:val="20"/>
    </w:rPr>
  </w:style>
  <w:style w:type="character" w:customStyle="1" w:styleId="WWCharLFO71LVL4">
    <w:name w:val="WW_CharLFO71LVL4"/>
    <w:qFormat/>
    <w:rsid w:val="00474644"/>
    <w:rPr>
      <w:rFonts w:ascii="Wingdings" w:hAnsi="Wingdings"/>
      <w:sz w:val="20"/>
    </w:rPr>
  </w:style>
  <w:style w:type="character" w:customStyle="1" w:styleId="WWCharLFO71LVL5">
    <w:name w:val="WW_CharLFO71LVL5"/>
    <w:qFormat/>
    <w:rsid w:val="00474644"/>
    <w:rPr>
      <w:rFonts w:ascii="Wingdings" w:hAnsi="Wingdings"/>
      <w:sz w:val="20"/>
    </w:rPr>
  </w:style>
  <w:style w:type="character" w:customStyle="1" w:styleId="WWCharLFO71LVL6">
    <w:name w:val="WW_CharLFO71LVL6"/>
    <w:qFormat/>
    <w:rsid w:val="00474644"/>
    <w:rPr>
      <w:rFonts w:ascii="Wingdings" w:hAnsi="Wingdings"/>
      <w:sz w:val="20"/>
    </w:rPr>
  </w:style>
  <w:style w:type="character" w:customStyle="1" w:styleId="WWCharLFO71LVL7">
    <w:name w:val="WW_CharLFO71LVL7"/>
    <w:qFormat/>
    <w:rsid w:val="00474644"/>
    <w:rPr>
      <w:rFonts w:ascii="Wingdings" w:hAnsi="Wingdings"/>
      <w:sz w:val="20"/>
    </w:rPr>
  </w:style>
  <w:style w:type="character" w:customStyle="1" w:styleId="WWCharLFO71LVL8">
    <w:name w:val="WW_CharLFO71LVL8"/>
    <w:qFormat/>
    <w:rsid w:val="00474644"/>
    <w:rPr>
      <w:rFonts w:ascii="Wingdings" w:hAnsi="Wingdings"/>
      <w:sz w:val="20"/>
    </w:rPr>
  </w:style>
  <w:style w:type="character" w:customStyle="1" w:styleId="WWCharLFO71LVL9">
    <w:name w:val="WW_CharLFO71LVL9"/>
    <w:qFormat/>
    <w:rsid w:val="00474644"/>
    <w:rPr>
      <w:rFonts w:ascii="Wingdings" w:hAnsi="Wingdings"/>
      <w:sz w:val="20"/>
    </w:rPr>
  </w:style>
  <w:style w:type="character" w:customStyle="1" w:styleId="WWCharLFO72LVL1">
    <w:name w:val="WW_CharLFO72LVL1"/>
    <w:qFormat/>
    <w:rsid w:val="00474644"/>
    <w:rPr>
      <w:rFonts w:ascii="Symbol" w:hAnsi="Symbol"/>
      <w:sz w:val="20"/>
    </w:rPr>
  </w:style>
  <w:style w:type="character" w:customStyle="1" w:styleId="WWCharLFO72LVL2">
    <w:name w:val="WW_CharLFO72LVL2"/>
    <w:qFormat/>
    <w:rsid w:val="00474644"/>
    <w:rPr>
      <w:rFonts w:ascii="Courier New" w:hAnsi="Courier New"/>
      <w:sz w:val="20"/>
    </w:rPr>
  </w:style>
  <w:style w:type="character" w:customStyle="1" w:styleId="WWCharLFO72LVL3">
    <w:name w:val="WW_CharLFO72LVL3"/>
    <w:qFormat/>
    <w:rsid w:val="00474644"/>
    <w:rPr>
      <w:rFonts w:ascii="Wingdings" w:hAnsi="Wingdings"/>
      <w:sz w:val="20"/>
    </w:rPr>
  </w:style>
  <w:style w:type="character" w:customStyle="1" w:styleId="WWCharLFO72LVL4">
    <w:name w:val="WW_CharLFO72LVL4"/>
    <w:qFormat/>
    <w:rsid w:val="00474644"/>
    <w:rPr>
      <w:rFonts w:ascii="Wingdings" w:hAnsi="Wingdings"/>
      <w:sz w:val="20"/>
    </w:rPr>
  </w:style>
  <w:style w:type="character" w:customStyle="1" w:styleId="WWCharLFO72LVL5">
    <w:name w:val="WW_CharLFO72LVL5"/>
    <w:qFormat/>
    <w:rsid w:val="00474644"/>
    <w:rPr>
      <w:rFonts w:ascii="Wingdings" w:hAnsi="Wingdings"/>
      <w:sz w:val="20"/>
    </w:rPr>
  </w:style>
  <w:style w:type="character" w:customStyle="1" w:styleId="WWCharLFO72LVL6">
    <w:name w:val="WW_CharLFO72LVL6"/>
    <w:qFormat/>
    <w:rsid w:val="00474644"/>
    <w:rPr>
      <w:rFonts w:ascii="Wingdings" w:hAnsi="Wingdings"/>
      <w:sz w:val="20"/>
    </w:rPr>
  </w:style>
  <w:style w:type="character" w:customStyle="1" w:styleId="WWCharLFO72LVL7">
    <w:name w:val="WW_CharLFO72LVL7"/>
    <w:qFormat/>
    <w:rsid w:val="00474644"/>
    <w:rPr>
      <w:rFonts w:ascii="Wingdings" w:hAnsi="Wingdings"/>
      <w:sz w:val="20"/>
    </w:rPr>
  </w:style>
  <w:style w:type="character" w:customStyle="1" w:styleId="WWCharLFO72LVL8">
    <w:name w:val="WW_CharLFO72LVL8"/>
    <w:qFormat/>
    <w:rsid w:val="00474644"/>
    <w:rPr>
      <w:rFonts w:ascii="Wingdings" w:hAnsi="Wingdings"/>
      <w:sz w:val="20"/>
    </w:rPr>
  </w:style>
  <w:style w:type="character" w:customStyle="1" w:styleId="WWCharLFO72LVL9">
    <w:name w:val="WW_CharLFO72LVL9"/>
    <w:qFormat/>
    <w:rsid w:val="00474644"/>
    <w:rPr>
      <w:rFonts w:ascii="Wingdings" w:hAnsi="Wingdings"/>
      <w:sz w:val="20"/>
    </w:rPr>
  </w:style>
  <w:style w:type="character" w:customStyle="1" w:styleId="WWCharLFO73LVL1">
    <w:name w:val="WW_CharLFO73LVL1"/>
    <w:qFormat/>
    <w:rsid w:val="00474644"/>
    <w:rPr>
      <w:rFonts w:ascii="Symbol" w:hAnsi="Symbol"/>
      <w:sz w:val="20"/>
    </w:rPr>
  </w:style>
  <w:style w:type="character" w:customStyle="1" w:styleId="WWCharLFO73LVL2">
    <w:name w:val="WW_CharLFO73LVL2"/>
    <w:qFormat/>
    <w:rsid w:val="00474644"/>
    <w:rPr>
      <w:rFonts w:ascii="Courier New" w:hAnsi="Courier New"/>
      <w:sz w:val="20"/>
    </w:rPr>
  </w:style>
  <w:style w:type="character" w:customStyle="1" w:styleId="WWCharLFO73LVL3">
    <w:name w:val="WW_CharLFO73LVL3"/>
    <w:qFormat/>
    <w:rsid w:val="00474644"/>
    <w:rPr>
      <w:rFonts w:ascii="Wingdings" w:hAnsi="Wingdings"/>
      <w:sz w:val="20"/>
    </w:rPr>
  </w:style>
  <w:style w:type="character" w:customStyle="1" w:styleId="WWCharLFO73LVL4">
    <w:name w:val="WW_CharLFO73LVL4"/>
    <w:qFormat/>
    <w:rsid w:val="00474644"/>
    <w:rPr>
      <w:rFonts w:ascii="Wingdings" w:hAnsi="Wingdings"/>
      <w:sz w:val="20"/>
    </w:rPr>
  </w:style>
  <w:style w:type="character" w:customStyle="1" w:styleId="WWCharLFO73LVL5">
    <w:name w:val="WW_CharLFO73LVL5"/>
    <w:qFormat/>
    <w:rsid w:val="00474644"/>
    <w:rPr>
      <w:rFonts w:ascii="Wingdings" w:hAnsi="Wingdings"/>
      <w:sz w:val="20"/>
    </w:rPr>
  </w:style>
  <w:style w:type="character" w:customStyle="1" w:styleId="WWCharLFO73LVL6">
    <w:name w:val="WW_CharLFO73LVL6"/>
    <w:qFormat/>
    <w:rsid w:val="00474644"/>
    <w:rPr>
      <w:rFonts w:ascii="Wingdings" w:hAnsi="Wingdings"/>
      <w:sz w:val="20"/>
    </w:rPr>
  </w:style>
  <w:style w:type="character" w:customStyle="1" w:styleId="WWCharLFO73LVL7">
    <w:name w:val="WW_CharLFO73LVL7"/>
    <w:qFormat/>
    <w:rsid w:val="00474644"/>
    <w:rPr>
      <w:rFonts w:ascii="Wingdings" w:hAnsi="Wingdings"/>
      <w:sz w:val="20"/>
    </w:rPr>
  </w:style>
  <w:style w:type="character" w:customStyle="1" w:styleId="WWCharLFO73LVL8">
    <w:name w:val="WW_CharLFO73LVL8"/>
    <w:qFormat/>
    <w:rsid w:val="00474644"/>
    <w:rPr>
      <w:rFonts w:ascii="Wingdings" w:hAnsi="Wingdings"/>
      <w:sz w:val="20"/>
    </w:rPr>
  </w:style>
  <w:style w:type="character" w:customStyle="1" w:styleId="WWCharLFO73LVL9">
    <w:name w:val="WW_CharLFO73LVL9"/>
    <w:qFormat/>
    <w:rsid w:val="00474644"/>
    <w:rPr>
      <w:rFonts w:ascii="Wingdings" w:hAnsi="Wingdings"/>
      <w:sz w:val="20"/>
    </w:rPr>
  </w:style>
  <w:style w:type="character" w:customStyle="1" w:styleId="WWCharLFO74LVL1">
    <w:name w:val="WW_CharLFO74LVL1"/>
    <w:qFormat/>
    <w:rsid w:val="00474644"/>
    <w:rPr>
      <w:rFonts w:ascii="Symbol" w:hAnsi="Symbol"/>
    </w:rPr>
  </w:style>
  <w:style w:type="character" w:customStyle="1" w:styleId="WWCharLFO74LVL2">
    <w:name w:val="WW_CharLFO74LVL2"/>
    <w:qFormat/>
    <w:rsid w:val="00474644"/>
    <w:rPr>
      <w:rFonts w:ascii="Symbol" w:hAnsi="Symbol"/>
    </w:rPr>
  </w:style>
  <w:style w:type="character" w:customStyle="1" w:styleId="WWCharLFO74LVL3">
    <w:name w:val="WW_CharLFO74LVL3"/>
    <w:qFormat/>
    <w:rsid w:val="00474644"/>
    <w:rPr>
      <w:rFonts w:ascii="Symbol" w:hAnsi="Symbol"/>
    </w:rPr>
  </w:style>
  <w:style w:type="character" w:customStyle="1" w:styleId="WWCharLFO74LVL4">
    <w:name w:val="WW_CharLFO74LVL4"/>
    <w:qFormat/>
    <w:rsid w:val="00474644"/>
    <w:rPr>
      <w:rFonts w:ascii="Symbol" w:hAnsi="Symbol"/>
    </w:rPr>
  </w:style>
  <w:style w:type="character" w:customStyle="1" w:styleId="WWCharLFO74LVL5">
    <w:name w:val="WW_CharLFO74LVL5"/>
    <w:qFormat/>
    <w:rsid w:val="00474644"/>
    <w:rPr>
      <w:rFonts w:ascii="Symbol" w:hAnsi="Symbol"/>
    </w:rPr>
  </w:style>
  <w:style w:type="character" w:customStyle="1" w:styleId="WWCharLFO74LVL6">
    <w:name w:val="WW_CharLFO74LVL6"/>
    <w:qFormat/>
    <w:rsid w:val="00474644"/>
    <w:rPr>
      <w:rFonts w:ascii="Symbol" w:hAnsi="Symbol"/>
    </w:rPr>
  </w:style>
  <w:style w:type="character" w:customStyle="1" w:styleId="WWCharLFO74LVL7">
    <w:name w:val="WW_CharLFO74LVL7"/>
    <w:qFormat/>
    <w:rsid w:val="00474644"/>
    <w:rPr>
      <w:rFonts w:ascii="Symbol" w:hAnsi="Symbol"/>
    </w:rPr>
  </w:style>
  <w:style w:type="character" w:customStyle="1" w:styleId="WWCharLFO74LVL8">
    <w:name w:val="WW_CharLFO74LVL8"/>
    <w:qFormat/>
    <w:rsid w:val="00474644"/>
    <w:rPr>
      <w:rFonts w:ascii="Symbol" w:hAnsi="Symbol"/>
    </w:rPr>
  </w:style>
  <w:style w:type="character" w:customStyle="1" w:styleId="WWCharLFO74LVL9">
    <w:name w:val="WW_CharLFO74LVL9"/>
    <w:qFormat/>
    <w:rsid w:val="00474644"/>
    <w:rPr>
      <w:rFonts w:ascii="Symbol" w:hAnsi="Symbol"/>
    </w:rPr>
  </w:style>
  <w:style w:type="character" w:customStyle="1" w:styleId="WWCharLFO75LVL1">
    <w:name w:val="WW_CharLFO75LVL1"/>
    <w:qFormat/>
    <w:rsid w:val="00474644"/>
    <w:rPr>
      <w:rFonts w:ascii="Wingdings" w:hAnsi="Wingdings"/>
    </w:rPr>
  </w:style>
  <w:style w:type="character" w:customStyle="1" w:styleId="WWCharLFO75LVL2">
    <w:name w:val="WW_CharLFO75LVL2"/>
    <w:qFormat/>
    <w:rsid w:val="00474644"/>
    <w:rPr>
      <w:rFonts w:ascii="Wingdings" w:hAnsi="Wingdings"/>
    </w:rPr>
  </w:style>
  <w:style w:type="character" w:customStyle="1" w:styleId="WWCharLFO75LVL3">
    <w:name w:val="WW_CharLFO75LVL3"/>
    <w:qFormat/>
    <w:rsid w:val="00474644"/>
    <w:rPr>
      <w:rFonts w:ascii="Wingdings" w:hAnsi="Wingdings"/>
    </w:rPr>
  </w:style>
  <w:style w:type="character" w:customStyle="1" w:styleId="WWCharLFO75LVL4">
    <w:name w:val="WW_CharLFO75LVL4"/>
    <w:qFormat/>
    <w:rsid w:val="00474644"/>
    <w:rPr>
      <w:rFonts w:ascii="Wingdings" w:hAnsi="Wingdings"/>
    </w:rPr>
  </w:style>
  <w:style w:type="character" w:customStyle="1" w:styleId="WWCharLFO75LVL5">
    <w:name w:val="WW_CharLFO75LVL5"/>
    <w:qFormat/>
    <w:rsid w:val="00474644"/>
    <w:rPr>
      <w:rFonts w:ascii="Wingdings" w:hAnsi="Wingdings"/>
    </w:rPr>
  </w:style>
  <w:style w:type="character" w:customStyle="1" w:styleId="WWCharLFO75LVL6">
    <w:name w:val="WW_CharLFO75LVL6"/>
    <w:qFormat/>
    <w:rsid w:val="00474644"/>
    <w:rPr>
      <w:rFonts w:ascii="Wingdings" w:hAnsi="Wingdings"/>
    </w:rPr>
  </w:style>
  <w:style w:type="character" w:customStyle="1" w:styleId="WWCharLFO75LVL7">
    <w:name w:val="WW_CharLFO75LVL7"/>
    <w:qFormat/>
    <w:rsid w:val="00474644"/>
    <w:rPr>
      <w:rFonts w:ascii="Wingdings" w:hAnsi="Wingdings"/>
    </w:rPr>
  </w:style>
  <w:style w:type="character" w:customStyle="1" w:styleId="WWCharLFO75LVL8">
    <w:name w:val="WW_CharLFO75LVL8"/>
    <w:qFormat/>
    <w:rsid w:val="00474644"/>
    <w:rPr>
      <w:rFonts w:ascii="Wingdings" w:hAnsi="Wingdings"/>
    </w:rPr>
  </w:style>
  <w:style w:type="character" w:customStyle="1" w:styleId="WWCharLFO75LVL9">
    <w:name w:val="WW_CharLFO75LVL9"/>
    <w:qFormat/>
    <w:rsid w:val="00474644"/>
    <w:rPr>
      <w:rFonts w:ascii="Wingdings" w:hAnsi="Wingdings"/>
    </w:rPr>
  </w:style>
  <w:style w:type="character" w:customStyle="1" w:styleId="WWCharLFO76LVL1">
    <w:name w:val="WW_CharLFO76LVL1"/>
    <w:qFormat/>
    <w:rsid w:val="00474644"/>
    <w:rPr>
      <w:rFonts w:ascii="Symbol" w:hAnsi="Symbol"/>
    </w:rPr>
  </w:style>
  <w:style w:type="character" w:customStyle="1" w:styleId="WWCharLFO76LVL2">
    <w:name w:val="WW_CharLFO76LVL2"/>
    <w:qFormat/>
    <w:rsid w:val="00474644"/>
    <w:rPr>
      <w:rFonts w:ascii="Symbol" w:hAnsi="Symbol"/>
    </w:rPr>
  </w:style>
  <w:style w:type="character" w:customStyle="1" w:styleId="WWCharLFO76LVL3">
    <w:name w:val="WW_CharLFO76LVL3"/>
    <w:qFormat/>
    <w:rsid w:val="00474644"/>
    <w:rPr>
      <w:rFonts w:ascii="Symbol" w:hAnsi="Symbol"/>
    </w:rPr>
  </w:style>
  <w:style w:type="character" w:customStyle="1" w:styleId="WWCharLFO76LVL4">
    <w:name w:val="WW_CharLFO76LVL4"/>
    <w:qFormat/>
    <w:rsid w:val="00474644"/>
    <w:rPr>
      <w:rFonts w:ascii="Symbol" w:hAnsi="Symbol"/>
    </w:rPr>
  </w:style>
  <w:style w:type="character" w:customStyle="1" w:styleId="WWCharLFO76LVL5">
    <w:name w:val="WW_CharLFO76LVL5"/>
    <w:qFormat/>
    <w:rsid w:val="00474644"/>
    <w:rPr>
      <w:rFonts w:ascii="Symbol" w:hAnsi="Symbol"/>
    </w:rPr>
  </w:style>
  <w:style w:type="character" w:customStyle="1" w:styleId="WWCharLFO76LVL6">
    <w:name w:val="WW_CharLFO76LVL6"/>
    <w:qFormat/>
    <w:rsid w:val="00474644"/>
    <w:rPr>
      <w:rFonts w:ascii="Symbol" w:hAnsi="Symbol"/>
    </w:rPr>
  </w:style>
  <w:style w:type="character" w:customStyle="1" w:styleId="WWCharLFO76LVL7">
    <w:name w:val="WW_CharLFO76LVL7"/>
    <w:qFormat/>
    <w:rsid w:val="00474644"/>
    <w:rPr>
      <w:rFonts w:ascii="Symbol" w:hAnsi="Symbol"/>
    </w:rPr>
  </w:style>
  <w:style w:type="character" w:customStyle="1" w:styleId="WWCharLFO76LVL8">
    <w:name w:val="WW_CharLFO76LVL8"/>
    <w:qFormat/>
    <w:rsid w:val="00474644"/>
    <w:rPr>
      <w:rFonts w:ascii="Symbol" w:hAnsi="Symbol"/>
    </w:rPr>
  </w:style>
  <w:style w:type="character" w:customStyle="1" w:styleId="WWCharLFO76LVL9">
    <w:name w:val="WW_CharLFO76LVL9"/>
    <w:qFormat/>
    <w:rsid w:val="00474644"/>
    <w:rPr>
      <w:rFonts w:ascii="Symbol" w:hAnsi="Symbol"/>
    </w:rPr>
  </w:style>
  <w:style w:type="character" w:customStyle="1" w:styleId="WWCharLFO77LVL1">
    <w:name w:val="WW_CharLFO77LVL1"/>
    <w:qFormat/>
    <w:rsid w:val="00474644"/>
    <w:rPr>
      <w:rFonts w:ascii="Wingdings" w:hAnsi="Wingdings"/>
    </w:rPr>
  </w:style>
  <w:style w:type="character" w:customStyle="1" w:styleId="WWCharLFO77LVL2">
    <w:name w:val="WW_CharLFO77LVL2"/>
    <w:qFormat/>
    <w:rsid w:val="00474644"/>
    <w:rPr>
      <w:rFonts w:ascii="Wingdings" w:hAnsi="Wingdings"/>
    </w:rPr>
  </w:style>
  <w:style w:type="character" w:customStyle="1" w:styleId="WWCharLFO77LVL3">
    <w:name w:val="WW_CharLFO77LVL3"/>
    <w:qFormat/>
    <w:rsid w:val="00474644"/>
    <w:rPr>
      <w:rFonts w:ascii="Wingdings" w:hAnsi="Wingdings"/>
    </w:rPr>
  </w:style>
  <w:style w:type="character" w:customStyle="1" w:styleId="WWCharLFO77LVL4">
    <w:name w:val="WW_CharLFO77LVL4"/>
    <w:qFormat/>
    <w:rsid w:val="00474644"/>
    <w:rPr>
      <w:rFonts w:ascii="Wingdings" w:hAnsi="Wingdings"/>
    </w:rPr>
  </w:style>
  <w:style w:type="character" w:customStyle="1" w:styleId="WWCharLFO77LVL5">
    <w:name w:val="WW_CharLFO77LVL5"/>
    <w:qFormat/>
    <w:rsid w:val="00474644"/>
    <w:rPr>
      <w:rFonts w:ascii="Wingdings" w:hAnsi="Wingdings"/>
    </w:rPr>
  </w:style>
  <w:style w:type="character" w:customStyle="1" w:styleId="WWCharLFO77LVL6">
    <w:name w:val="WW_CharLFO77LVL6"/>
    <w:qFormat/>
    <w:rsid w:val="00474644"/>
    <w:rPr>
      <w:rFonts w:ascii="Wingdings" w:hAnsi="Wingdings"/>
    </w:rPr>
  </w:style>
  <w:style w:type="character" w:customStyle="1" w:styleId="WWCharLFO77LVL7">
    <w:name w:val="WW_CharLFO77LVL7"/>
    <w:qFormat/>
    <w:rsid w:val="00474644"/>
    <w:rPr>
      <w:rFonts w:ascii="Wingdings" w:hAnsi="Wingdings"/>
    </w:rPr>
  </w:style>
  <w:style w:type="character" w:customStyle="1" w:styleId="WWCharLFO77LVL8">
    <w:name w:val="WW_CharLFO77LVL8"/>
    <w:qFormat/>
    <w:rsid w:val="00474644"/>
    <w:rPr>
      <w:rFonts w:ascii="Wingdings" w:hAnsi="Wingdings"/>
    </w:rPr>
  </w:style>
  <w:style w:type="character" w:customStyle="1" w:styleId="WWCharLFO77LVL9">
    <w:name w:val="WW_CharLFO77LVL9"/>
    <w:qFormat/>
    <w:rsid w:val="00474644"/>
    <w:rPr>
      <w:rFonts w:ascii="Wingdings" w:hAnsi="Wingdings"/>
    </w:rPr>
  </w:style>
  <w:style w:type="character" w:customStyle="1" w:styleId="WWCharLFO78LVL1">
    <w:name w:val="WW_CharLFO78LVL1"/>
    <w:qFormat/>
    <w:rsid w:val="00474644"/>
    <w:rPr>
      <w:rFonts w:ascii="Symbol" w:hAnsi="Symbol"/>
    </w:rPr>
  </w:style>
  <w:style w:type="character" w:customStyle="1" w:styleId="WWCharLFO78LVL2">
    <w:name w:val="WW_CharLFO78LVL2"/>
    <w:qFormat/>
    <w:rsid w:val="00474644"/>
    <w:rPr>
      <w:rFonts w:ascii="Symbol" w:hAnsi="Symbol"/>
    </w:rPr>
  </w:style>
  <w:style w:type="character" w:customStyle="1" w:styleId="WWCharLFO78LVL3">
    <w:name w:val="WW_CharLFO78LVL3"/>
    <w:qFormat/>
    <w:rsid w:val="00474644"/>
    <w:rPr>
      <w:rFonts w:ascii="Symbol" w:hAnsi="Symbol"/>
    </w:rPr>
  </w:style>
  <w:style w:type="character" w:customStyle="1" w:styleId="WWCharLFO78LVL4">
    <w:name w:val="WW_CharLFO78LVL4"/>
    <w:qFormat/>
    <w:rsid w:val="00474644"/>
    <w:rPr>
      <w:rFonts w:ascii="Symbol" w:hAnsi="Symbol"/>
    </w:rPr>
  </w:style>
  <w:style w:type="character" w:customStyle="1" w:styleId="WWCharLFO78LVL5">
    <w:name w:val="WW_CharLFO78LVL5"/>
    <w:qFormat/>
    <w:rsid w:val="00474644"/>
    <w:rPr>
      <w:rFonts w:ascii="Symbol" w:hAnsi="Symbol"/>
    </w:rPr>
  </w:style>
  <w:style w:type="character" w:customStyle="1" w:styleId="WWCharLFO78LVL6">
    <w:name w:val="WW_CharLFO78LVL6"/>
    <w:qFormat/>
    <w:rsid w:val="00474644"/>
    <w:rPr>
      <w:rFonts w:ascii="Symbol" w:hAnsi="Symbol"/>
    </w:rPr>
  </w:style>
  <w:style w:type="character" w:customStyle="1" w:styleId="WWCharLFO78LVL7">
    <w:name w:val="WW_CharLFO78LVL7"/>
    <w:qFormat/>
    <w:rsid w:val="00474644"/>
    <w:rPr>
      <w:rFonts w:ascii="Symbol" w:hAnsi="Symbol"/>
    </w:rPr>
  </w:style>
  <w:style w:type="character" w:customStyle="1" w:styleId="WWCharLFO78LVL8">
    <w:name w:val="WW_CharLFO78LVL8"/>
    <w:qFormat/>
    <w:rsid w:val="00474644"/>
    <w:rPr>
      <w:rFonts w:ascii="Symbol" w:hAnsi="Symbol"/>
    </w:rPr>
  </w:style>
  <w:style w:type="character" w:customStyle="1" w:styleId="WWCharLFO78LVL9">
    <w:name w:val="WW_CharLFO78LVL9"/>
    <w:qFormat/>
    <w:rsid w:val="00474644"/>
    <w:rPr>
      <w:rFonts w:ascii="Symbol" w:hAnsi="Symbol"/>
    </w:rPr>
  </w:style>
  <w:style w:type="character" w:customStyle="1" w:styleId="WWCharLFO79LVL1">
    <w:name w:val="WW_CharLFO79LVL1"/>
    <w:qFormat/>
    <w:rsid w:val="00474644"/>
    <w:rPr>
      <w:rFonts w:ascii="Wingdings" w:hAnsi="Wingdings"/>
    </w:rPr>
  </w:style>
  <w:style w:type="character" w:customStyle="1" w:styleId="WWCharLFO79LVL2">
    <w:name w:val="WW_CharLFO79LVL2"/>
    <w:qFormat/>
    <w:rsid w:val="00474644"/>
    <w:rPr>
      <w:rFonts w:ascii="Wingdings" w:hAnsi="Wingdings"/>
    </w:rPr>
  </w:style>
  <w:style w:type="character" w:customStyle="1" w:styleId="WWCharLFO79LVL3">
    <w:name w:val="WW_CharLFO79LVL3"/>
    <w:qFormat/>
    <w:rsid w:val="00474644"/>
    <w:rPr>
      <w:rFonts w:ascii="Wingdings" w:hAnsi="Wingdings"/>
    </w:rPr>
  </w:style>
  <w:style w:type="character" w:customStyle="1" w:styleId="WWCharLFO79LVL4">
    <w:name w:val="WW_CharLFO79LVL4"/>
    <w:qFormat/>
    <w:rsid w:val="00474644"/>
    <w:rPr>
      <w:rFonts w:ascii="Wingdings" w:hAnsi="Wingdings"/>
    </w:rPr>
  </w:style>
  <w:style w:type="character" w:customStyle="1" w:styleId="WWCharLFO79LVL5">
    <w:name w:val="WW_CharLFO79LVL5"/>
    <w:qFormat/>
    <w:rsid w:val="00474644"/>
    <w:rPr>
      <w:rFonts w:ascii="Wingdings" w:hAnsi="Wingdings"/>
    </w:rPr>
  </w:style>
  <w:style w:type="character" w:customStyle="1" w:styleId="WWCharLFO79LVL6">
    <w:name w:val="WW_CharLFO79LVL6"/>
    <w:qFormat/>
    <w:rsid w:val="00474644"/>
    <w:rPr>
      <w:rFonts w:ascii="Wingdings" w:hAnsi="Wingdings"/>
    </w:rPr>
  </w:style>
  <w:style w:type="character" w:customStyle="1" w:styleId="WWCharLFO79LVL7">
    <w:name w:val="WW_CharLFO79LVL7"/>
    <w:qFormat/>
    <w:rsid w:val="00474644"/>
    <w:rPr>
      <w:rFonts w:ascii="Wingdings" w:hAnsi="Wingdings"/>
    </w:rPr>
  </w:style>
  <w:style w:type="character" w:customStyle="1" w:styleId="WWCharLFO79LVL8">
    <w:name w:val="WW_CharLFO79LVL8"/>
    <w:qFormat/>
    <w:rsid w:val="00474644"/>
    <w:rPr>
      <w:rFonts w:ascii="Wingdings" w:hAnsi="Wingdings"/>
    </w:rPr>
  </w:style>
  <w:style w:type="character" w:customStyle="1" w:styleId="WWCharLFO79LVL9">
    <w:name w:val="WW_CharLFO79LVL9"/>
    <w:qFormat/>
    <w:rsid w:val="00474644"/>
    <w:rPr>
      <w:rFonts w:ascii="Wingdings" w:hAnsi="Wingdings"/>
    </w:rPr>
  </w:style>
  <w:style w:type="character" w:customStyle="1" w:styleId="WWCharLFO80LVL1">
    <w:name w:val="WW_CharLFO80LVL1"/>
    <w:qFormat/>
    <w:rsid w:val="00474644"/>
    <w:rPr>
      <w:rFonts w:ascii="Symbol" w:hAnsi="Symbol"/>
    </w:rPr>
  </w:style>
  <w:style w:type="character" w:customStyle="1" w:styleId="WWCharLFO80LVL2">
    <w:name w:val="WW_CharLFO80LVL2"/>
    <w:qFormat/>
    <w:rsid w:val="00474644"/>
    <w:rPr>
      <w:rFonts w:ascii="Symbol" w:hAnsi="Symbol"/>
    </w:rPr>
  </w:style>
  <w:style w:type="character" w:customStyle="1" w:styleId="WWCharLFO80LVL3">
    <w:name w:val="WW_CharLFO80LVL3"/>
    <w:qFormat/>
    <w:rsid w:val="00474644"/>
    <w:rPr>
      <w:rFonts w:ascii="Symbol" w:hAnsi="Symbol"/>
    </w:rPr>
  </w:style>
  <w:style w:type="character" w:customStyle="1" w:styleId="WWCharLFO80LVL4">
    <w:name w:val="WW_CharLFO80LVL4"/>
    <w:qFormat/>
    <w:rsid w:val="00474644"/>
    <w:rPr>
      <w:rFonts w:ascii="Symbol" w:hAnsi="Symbol"/>
    </w:rPr>
  </w:style>
  <w:style w:type="character" w:customStyle="1" w:styleId="WWCharLFO80LVL5">
    <w:name w:val="WW_CharLFO80LVL5"/>
    <w:qFormat/>
    <w:rsid w:val="00474644"/>
    <w:rPr>
      <w:rFonts w:ascii="Symbol" w:hAnsi="Symbol"/>
    </w:rPr>
  </w:style>
  <w:style w:type="character" w:customStyle="1" w:styleId="WWCharLFO80LVL6">
    <w:name w:val="WW_CharLFO80LVL6"/>
    <w:qFormat/>
    <w:rsid w:val="00474644"/>
    <w:rPr>
      <w:rFonts w:ascii="Symbol" w:hAnsi="Symbol"/>
    </w:rPr>
  </w:style>
  <w:style w:type="character" w:customStyle="1" w:styleId="WWCharLFO80LVL7">
    <w:name w:val="WW_CharLFO80LVL7"/>
    <w:qFormat/>
    <w:rsid w:val="00474644"/>
    <w:rPr>
      <w:rFonts w:ascii="Symbol" w:hAnsi="Symbol"/>
    </w:rPr>
  </w:style>
  <w:style w:type="character" w:customStyle="1" w:styleId="WWCharLFO80LVL8">
    <w:name w:val="WW_CharLFO80LVL8"/>
    <w:qFormat/>
    <w:rsid w:val="00474644"/>
    <w:rPr>
      <w:rFonts w:ascii="Symbol" w:hAnsi="Symbol"/>
    </w:rPr>
  </w:style>
  <w:style w:type="character" w:customStyle="1" w:styleId="WWCharLFO80LVL9">
    <w:name w:val="WW_CharLFO80LVL9"/>
    <w:qFormat/>
    <w:rsid w:val="00474644"/>
    <w:rPr>
      <w:rFonts w:ascii="Symbol" w:hAnsi="Symbol"/>
    </w:rPr>
  </w:style>
  <w:style w:type="character" w:customStyle="1" w:styleId="WWCharLFO81LVL1">
    <w:name w:val="WW_CharLFO81LVL1"/>
    <w:qFormat/>
    <w:rsid w:val="00474644"/>
    <w:rPr>
      <w:rFonts w:ascii="Wingdings" w:hAnsi="Wingdings"/>
    </w:rPr>
  </w:style>
  <w:style w:type="character" w:customStyle="1" w:styleId="WWCharLFO81LVL2">
    <w:name w:val="WW_CharLFO81LVL2"/>
    <w:qFormat/>
    <w:rsid w:val="00474644"/>
    <w:rPr>
      <w:rFonts w:ascii="Wingdings" w:hAnsi="Wingdings"/>
    </w:rPr>
  </w:style>
  <w:style w:type="character" w:customStyle="1" w:styleId="WWCharLFO81LVL3">
    <w:name w:val="WW_CharLFO81LVL3"/>
    <w:qFormat/>
    <w:rsid w:val="00474644"/>
    <w:rPr>
      <w:rFonts w:ascii="Wingdings" w:hAnsi="Wingdings"/>
    </w:rPr>
  </w:style>
  <w:style w:type="character" w:customStyle="1" w:styleId="WWCharLFO81LVL4">
    <w:name w:val="WW_CharLFO81LVL4"/>
    <w:qFormat/>
    <w:rsid w:val="00474644"/>
    <w:rPr>
      <w:rFonts w:ascii="Wingdings" w:hAnsi="Wingdings"/>
    </w:rPr>
  </w:style>
  <w:style w:type="character" w:customStyle="1" w:styleId="WWCharLFO81LVL5">
    <w:name w:val="WW_CharLFO81LVL5"/>
    <w:qFormat/>
    <w:rsid w:val="00474644"/>
    <w:rPr>
      <w:rFonts w:ascii="Wingdings" w:hAnsi="Wingdings"/>
    </w:rPr>
  </w:style>
  <w:style w:type="character" w:customStyle="1" w:styleId="WWCharLFO81LVL6">
    <w:name w:val="WW_CharLFO81LVL6"/>
    <w:qFormat/>
    <w:rsid w:val="00474644"/>
    <w:rPr>
      <w:rFonts w:ascii="Wingdings" w:hAnsi="Wingdings"/>
    </w:rPr>
  </w:style>
  <w:style w:type="character" w:customStyle="1" w:styleId="WWCharLFO81LVL7">
    <w:name w:val="WW_CharLFO81LVL7"/>
    <w:qFormat/>
    <w:rsid w:val="00474644"/>
    <w:rPr>
      <w:rFonts w:ascii="Wingdings" w:hAnsi="Wingdings"/>
    </w:rPr>
  </w:style>
  <w:style w:type="character" w:customStyle="1" w:styleId="WWCharLFO81LVL8">
    <w:name w:val="WW_CharLFO81LVL8"/>
    <w:qFormat/>
    <w:rsid w:val="00474644"/>
    <w:rPr>
      <w:rFonts w:ascii="Wingdings" w:hAnsi="Wingdings"/>
    </w:rPr>
  </w:style>
  <w:style w:type="character" w:customStyle="1" w:styleId="WWCharLFO81LVL9">
    <w:name w:val="WW_CharLFO81LVL9"/>
    <w:qFormat/>
    <w:rsid w:val="00474644"/>
    <w:rPr>
      <w:rFonts w:ascii="Wingdings" w:hAnsi="Wingdings"/>
    </w:rPr>
  </w:style>
  <w:style w:type="character" w:customStyle="1" w:styleId="WWCharLFO82LVL1">
    <w:name w:val="WW_CharLFO82LVL1"/>
    <w:qFormat/>
    <w:rsid w:val="00474644"/>
    <w:rPr>
      <w:rFonts w:ascii="Symbol" w:hAnsi="Symbol"/>
    </w:rPr>
  </w:style>
  <w:style w:type="character" w:customStyle="1" w:styleId="WWCharLFO82LVL2">
    <w:name w:val="WW_CharLFO82LVL2"/>
    <w:qFormat/>
    <w:rsid w:val="00474644"/>
    <w:rPr>
      <w:rFonts w:ascii="Symbol" w:hAnsi="Symbol"/>
    </w:rPr>
  </w:style>
  <w:style w:type="character" w:customStyle="1" w:styleId="WWCharLFO82LVL3">
    <w:name w:val="WW_CharLFO82LVL3"/>
    <w:qFormat/>
    <w:rsid w:val="00474644"/>
    <w:rPr>
      <w:rFonts w:ascii="Symbol" w:hAnsi="Symbol"/>
    </w:rPr>
  </w:style>
  <w:style w:type="character" w:customStyle="1" w:styleId="WWCharLFO82LVL4">
    <w:name w:val="WW_CharLFO82LVL4"/>
    <w:qFormat/>
    <w:rsid w:val="00474644"/>
    <w:rPr>
      <w:rFonts w:ascii="Symbol" w:hAnsi="Symbol"/>
    </w:rPr>
  </w:style>
  <w:style w:type="character" w:customStyle="1" w:styleId="WWCharLFO82LVL5">
    <w:name w:val="WW_CharLFO82LVL5"/>
    <w:qFormat/>
    <w:rsid w:val="00474644"/>
    <w:rPr>
      <w:rFonts w:ascii="Symbol" w:hAnsi="Symbol"/>
    </w:rPr>
  </w:style>
  <w:style w:type="character" w:customStyle="1" w:styleId="WWCharLFO82LVL6">
    <w:name w:val="WW_CharLFO82LVL6"/>
    <w:qFormat/>
    <w:rsid w:val="00474644"/>
    <w:rPr>
      <w:rFonts w:ascii="Symbol" w:hAnsi="Symbol"/>
    </w:rPr>
  </w:style>
  <w:style w:type="character" w:customStyle="1" w:styleId="WWCharLFO82LVL7">
    <w:name w:val="WW_CharLFO82LVL7"/>
    <w:qFormat/>
    <w:rsid w:val="00474644"/>
    <w:rPr>
      <w:rFonts w:ascii="Symbol" w:hAnsi="Symbol"/>
    </w:rPr>
  </w:style>
  <w:style w:type="character" w:customStyle="1" w:styleId="WWCharLFO82LVL8">
    <w:name w:val="WW_CharLFO82LVL8"/>
    <w:qFormat/>
    <w:rsid w:val="00474644"/>
    <w:rPr>
      <w:rFonts w:ascii="Symbol" w:hAnsi="Symbol"/>
    </w:rPr>
  </w:style>
  <w:style w:type="character" w:customStyle="1" w:styleId="WWCharLFO82LVL9">
    <w:name w:val="WW_CharLFO82LVL9"/>
    <w:qFormat/>
    <w:rsid w:val="00474644"/>
    <w:rPr>
      <w:rFonts w:ascii="Symbol" w:hAnsi="Symbol"/>
    </w:rPr>
  </w:style>
  <w:style w:type="character" w:customStyle="1" w:styleId="WWCharLFO83LVL1">
    <w:name w:val="WW_CharLFO83LVL1"/>
    <w:qFormat/>
    <w:rsid w:val="00474644"/>
    <w:rPr>
      <w:rFonts w:ascii="Symbol" w:hAnsi="Symbol"/>
      <w:sz w:val="20"/>
    </w:rPr>
  </w:style>
  <w:style w:type="character" w:customStyle="1" w:styleId="WWCharLFO83LVL2">
    <w:name w:val="WW_CharLFO83LVL2"/>
    <w:qFormat/>
    <w:rsid w:val="00474644"/>
    <w:rPr>
      <w:rFonts w:ascii="Courier New" w:hAnsi="Courier New"/>
      <w:sz w:val="20"/>
    </w:rPr>
  </w:style>
  <w:style w:type="character" w:customStyle="1" w:styleId="WWCharLFO83LVL3">
    <w:name w:val="WW_CharLFO83LVL3"/>
    <w:qFormat/>
    <w:rsid w:val="00474644"/>
    <w:rPr>
      <w:rFonts w:ascii="Wingdings" w:hAnsi="Wingdings"/>
      <w:sz w:val="20"/>
    </w:rPr>
  </w:style>
  <w:style w:type="character" w:customStyle="1" w:styleId="WWCharLFO83LVL4">
    <w:name w:val="WW_CharLFO83LVL4"/>
    <w:qFormat/>
    <w:rsid w:val="00474644"/>
    <w:rPr>
      <w:rFonts w:ascii="Wingdings" w:hAnsi="Wingdings"/>
      <w:sz w:val="20"/>
    </w:rPr>
  </w:style>
  <w:style w:type="character" w:customStyle="1" w:styleId="WWCharLFO83LVL5">
    <w:name w:val="WW_CharLFO83LVL5"/>
    <w:qFormat/>
    <w:rsid w:val="00474644"/>
    <w:rPr>
      <w:rFonts w:ascii="Wingdings" w:hAnsi="Wingdings"/>
      <w:sz w:val="20"/>
    </w:rPr>
  </w:style>
  <w:style w:type="character" w:customStyle="1" w:styleId="WWCharLFO83LVL6">
    <w:name w:val="WW_CharLFO83LVL6"/>
    <w:qFormat/>
    <w:rsid w:val="00474644"/>
    <w:rPr>
      <w:rFonts w:ascii="Wingdings" w:hAnsi="Wingdings"/>
      <w:sz w:val="20"/>
    </w:rPr>
  </w:style>
  <w:style w:type="character" w:customStyle="1" w:styleId="WWCharLFO83LVL7">
    <w:name w:val="WW_CharLFO83LVL7"/>
    <w:qFormat/>
    <w:rsid w:val="00474644"/>
    <w:rPr>
      <w:rFonts w:ascii="Wingdings" w:hAnsi="Wingdings"/>
      <w:sz w:val="20"/>
    </w:rPr>
  </w:style>
  <w:style w:type="character" w:customStyle="1" w:styleId="WWCharLFO83LVL8">
    <w:name w:val="WW_CharLFO83LVL8"/>
    <w:qFormat/>
    <w:rsid w:val="00474644"/>
    <w:rPr>
      <w:rFonts w:ascii="Wingdings" w:hAnsi="Wingdings"/>
      <w:sz w:val="20"/>
    </w:rPr>
  </w:style>
  <w:style w:type="character" w:customStyle="1" w:styleId="WWCharLFO83LVL9">
    <w:name w:val="WW_CharLFO83LVL9"/>
    <w:qFormat/>
    <w:rsid w:val="00474644"/>
    <w:rPr>
      <w:rFonts w:ascii="Wingdings" w:hAnsi="Wingdings"/>
      <w:sz w:val="20"/>
    </w:rPr>
  </w:style>
  <w:style w:type="character" w:customStyle="1" w:styleId="WWCharLFO84LVL1">
    <w:name w:val="WW_CharLFO84LVL1"/>
    <w:qFormat/>
    <w:rsid w:val="00474644"/>
    <w:rPr>
      <w:rFonts w:ascii="Symbol" w:hAnsi="Symbol"/>
      <w:sz w:val="20"/>
    </w:rPr>
  </w:style>
  <w:style w:type="character" w:customStyle="1" w:styleId="WWCharLFO84LVL2">
    <w:name w:val="WW_CharLFO84LVL2"/>
    <w:qFormat/>
    <w:rsid w:val="00474644"/>
    <w:rPr>
      <w:rFonts w:ascii="Courier New" w:hAnsi="Courier New"/>
      <w:sz w:val="20"/>
    </w:rPr>
  </w:style>
  <w:style w:type="character" w:customStyle="1" w:styleId="WWCharLFO84LVL3">
    <w:name w:val="WW_CharLFO84LVL3"/>
    <w:qFormat/>
    <w:rsid w:val="00474644"/>
    <w:rPr>
      <w:rFonts w:ascii="Wingdings" w:hAnsi="Wingdings"/>
      <w:sz w:val="20"/>
    </w:rPr>
  </w:style>
  <w:style w:type="character" w:customStyle="1" w:styleId="WWCharLFO84LVL4">
    <w:name w:val="WW_CharLFO84LVL4"/>
    <w:qFormat/>
    <w:rsid w:val="00474644"/>
    <w:rPr>
      <w:rFonts w:ascii="Wingdings" w:hAnsi="Wingdings"/>
      <w:sz w:val="20"/>
    </w:rPr>
  </w:style>
  <w:style w:type="character" w:customStyle="1" w:styleId="WWCharLFO84LVL5">
    <w:name w:val="WW_CharLFO84LVL5"/>
    <w:qFormat/>
    <w:rsid w:val="00474644"/>
    <w:rPr>
      <w:rFonts w:ascii="Wingdings" w:hAnsi="Wingdings"/>
      <w:sz w:val="20"/>
    </w:rPr>
  </w:style>
  <w:style w:type="character" w:customStyle="1" w:styleId="WWCharLFO84LVL6">
    <w:name w:val="WW_CharLFO84LVL6"/>
    <w:qFormat/>
    <w:rsid w:val="00474644"/>
    <w:rPr>
      <w:rFonts w:ascii="Wingdings" w:hAnsi="Wingdings"/>
      <w:sz w:val="20"/>
    </w:rPr>
  </w:style>
  <w:style w:type="character" w:customStyle="1" w:styleId="WWCharLFO84LVL7">
    <w:name w:val="WW_CharLFO84LVL7"/>
    <w:qFormat/>
    <w:rsid w:val="00474644"/>
    <w:rPr>
      <w:rFonts w:ascii="Wingdings" w:hAnsi="Wingdings"/>
      <w:sz w:val="20"/>
    </w:rPr>
  </w:style>
  <w:style w:type="character" w:customStyle="1" w:styleId="WWCharLFO84LVL8">
    <w:name w:val="WW_CharLFO84LVL8"/>
    <w:qFormat/>
    <w:rsid w:val="00474644"/>
    <w:rPr>
      <w:rFonts w:ascii="Wingdings" w:hAnsi="Wingdings"/>
      <w:sz w:val="20"/>
    </w:rPr>
  </w:style>
  <w:style w:type="character" w:customStyle="1" w:styleId="WWCharLFO84LVL9">
    <w:name w:val="WW_CharLFO84LVL9"/>
    <w:qFormat/>
    <w:rsid w:val="00474644"/>
    <w:rPr>
      <w:rFonts w:ascii="Wingdings" w:hAnsi="Wingdings"/>
      <w:sz w:val="20"/>
    </w:rPr>
  </w:style>
  <w:style w:type="character" w:customStyle="1" w:styleId="WWCharLFO85LVL1">
    <w:name w:val="WW_CharLFO85LVL1"/>
    <w:qFormat/>
    <w:rsid w:val="00474644"/>
    <w:rPr>
      <w:rFonts w:ascii="Symbol" w:hAnsi="Symbol"/>
      <w:sz w:val="20"/>
    </w:rPr>
  </w:style>
  <w:style w:type="character" w:customStyle="1" w:styleId="WWCharLFO85LVL2">
    <w:name w:val="WW_CharLFO85LVL2"/>
    <w:qFormat/>
    <w:rsid w:val="00474644"/>
    <w:rPr>
      <w:rFonts w:ascii="Courier New" w:hAnsi="Courier New"/>
      <w:sz w:val="20"/>
    </w:rPr>
  </w:style>
  <w:style w:type="character" w:customStyle="1" w:styleId="WWCharLFO85LVL3">
    <w:name w:val="WW_CharLFO85LVL3"/>
    <w:qFormat/>
    <w:rsid w:val="00474644"/>
    <w:rPr>
      <w:rFonts w:ascii="Wingdings" w:hAnsi="Wingdings"/>
      <w:sz w:val="20"/>
    </w:rPr>
  </w:style>
  <w:style w:type="character" w:customStyle="1" w:styleId="WWCharLFO85LVL4">
    <w:name w:val="WW_CharLFO85LVL4"/>
    <w:qFormat/>
    <w:rsid w:val="00474644"/>
    <w:rPr>
      <w:rFonts w:ascii="Wingdings" w:hAnsi="Wingdings"/>
      <w:sz w:val="20"/>
    </w:rPr>
  </w:style>
  <w:style w:type="character" w:customStyle="1" w:styleId="WWCharLFO85LVL5">
    <w:name w:val="WW_CharLFO85LVL5"/>
    <w:qFormat/>
    <w:rsid w:val="00474644"/>
    <w:rPr>
      <w:rFonts w:ascii="Wingdings" w:hAnsi="Wingdings"/>
      <w:sz w:val="20"/>
    </w:rPr>
  </w:style>
  <w:style w:type="character" w:customStyle="1" w:styleId="WWCharLFO85LVL6">
    <w:name w:val="WW_CharLFO85LVL6"/>
    <w:qFormat/>
    <w:rsid w:val="00474644"/>
    <w:rPr>
      <w:rFonts w:ascii="Wingdings" w:hAnsi="Wingdings"/>
      <w:sz w:val="20"/>
    </w:rPr>
  </w:style>
  <w:style w:type="character" w:customStyle="1" w:styleId="WWCharLFO85LVL7">
    <w:name w:val="WW_CharLFO85LVL7"/>
    <w:qFormat/>
    <w:rsid w:val="00474644"/>
    <w:rPr>
      <w:rFonts w:ascii="Wingdings" w:hAnsi="Wingdings"/>
      <w:sz w:val="20"/>
    </w:rPr>
  </w:style>
  <w:style w:type="character" w:customStyle="1" w:styleId="WWCharLFO85LVL8">
    <w:name w:val="WW_CharLFO85LVL8"/>
    <w:qFormat/>
    <w:rsid w:val="00474644"/>
    <w:rPr>
      <w:rFonts w:ascii="Wingdings" w:hAnsi="Wingdings"/>
      <w:sz w:val="20"/>
    </w:rPr>
  </w:style>
  <w:style w:type="character" w:customStyle="1" w:styleId="WWCharLFO85LVL9">
    <w:name w:val="WW_CharLFO85LVL9"/>
    <w:qFormat/>
    <w:rsid w:val="00474644"/>
    <w:rPr>
      <w:rFonts w:ascii="Wingdings" w:hAnsi="Wingdings"/>
      <w:sz w:val="20"/>
    </w:rPr>
  </w:style>
  <w:style w:type="character" w:customStyle="1" w:styleId="WWCharLFO86LVL1">
    <w:name w:val="WW_CharLFO86LVL1"/>
    <w:qFormat/>
    <w:rsid w:val="00474644"/>
    <w:rPr>
      <w:rFonts w:ascii="Symbol" w:hAnsi="Symbol"/>
      <w:sz w:val="20"/>
    </w:rPr>
  </w:style>
  <w:style w:type="character" w:customStyle="1" w:styleId="WWCharLFO86LVL2">
    <w:name w:val="WW_CharLFO86LVL2"/>
    <w:qFormat/>
    <w:rsid w:val="00474644"/>
    <w:rPr>
      <w:rFonts w:ascii="Courier New" w:hAnsi="Courier New"/>
      <w:sz w:val="20"/>
    </w:rPr>
  </w:style>
  <w:style w:type="character" w:customStyle="1" w:styleId="WWCharLFO86LVL3">
    <w:name w:val="WW_CharLFO86LVL3"/>
    <w:qFormat/>
    <w:rsid w:val="00474644"/>
    <w:rPr>
      <w:rFonts w:ascii="Wingdings" w:hAnsi="Wingdings"/>
      <w:sz w:val="20"/>
    </w:rPr>
  </w:style>
  <w:style w:type="character" w:customStyle="1" w:styleId="WWCharLFO86LVL4">
    <w:name w:val="WW_CharLFO86LVL4"/>
    <w:qFormat/>
    <w:rsid w:val="00474644"/>
    <w:rPr>
      <w:rFonts w:ascii="Wingdings" w:hAnsi="Wingdings"/>
      <w:sz w:val="20"/>
    </w:rPr>
  </w:style>
  <w:style w:type="character" w:customStyle="1" w:styleId="WWCharLFO86LVL5">
    <w:name w:val="WW_CharLFO86LVL5"/>
    <w:qFormat/>
    <w:rsid w:val="00474644"/>
    <w:rPr>
      <w:rFonts w:ascii="Wingdings" w:hAnsi="Wingdings"/>
      <w:sz w:val="20"/>
    </w:rPr>
  </w:style>
  <w:style w:type="character" w:customStyle="1" w:styleId="WWCharLFO86LVL6">
    <w:name w:val="WW_CharLFO86LVL6"/>
    <w:qFormat/>
    <w:rsid w:val="00474644"/>
    <w:rPr>
      <w:rFonts w:ascii="Wingdings" w:hAnsi="Wingdings"/>
      <w:sz w:val="20"/>
    </w:rPr>
  </w:style>
  <w:style w:type="character" w:customStyle="1" w:styleId="WWCharLFO86LVL7">
    <w:name w:val="WW_CharLFO86LVL7"/>
    <w:qFormat/>
    <w:rsid w:val="00474644"/>
    <w:rPr>
      <w:rFonts w:ascii="Wingdings" w:hAnsi="Wingdings"/>
      <w:sz w:val="20"/>
    </w:rPr>
  </w:style>
  <w:style w:type="character" w:customStyle="1" w:styleId="WWCharLFO86LVL8">
    <w:name w:val="WW_CharLFO86LVL8"/>
    <w:qFormat/>
    <w:rsid w:val="00474644"/>
    <w:rPr>
      <w:rFonts w:ascii="Wingdings" w:hAnsi="Wingdings"/>
      <w:sz w:val="20"/>
    </w:rPr>
  </w:style>
  <w:style w:type="character" w:customStyle="1" w:styleId="WWCharLFO86LVL9">
    <w:name w:val="WW_CharLFO86LVL9"/>
    <w:qFormat/>
    <w:rsid w:val="00474644"/>
    <w:rPr>
      <w:rFonts w:ascii="Wingdings" w:hAnsi="Wingdings"/>
      <w:sz w:val="20"/>
    </w:rPr>
  </w:style>
  <w:style w:type="character" w:customStyle="1" w:styleId="WWCharLFO87LVL1">
    <w:name w:val="WW_CharLFO87LVL1"/>
    <w:qFormat/>
    <w:rsid w:val="00474644"/>
    <w:rPr>
      <w:rFonts w:ascii="Symbol" w:hAnsi="Symbol"/>
      <w:sz w:val="20"/>
    </w:rPr>
  </w:style>
  <w:style w:type="character" w:customStyle="1" w:styleId="WWCharLFO87LVL2">
    <w:name w:val="WW_CharLFO87LVL2"/>
    <w:qFormat/>
    <w:rsid w:val="00474644"/>
    <w:rPr>
      <w:rFonts w:ascii="Courier New" w:hAnsi="Courier New"/>
      <w:sz w:val="20"/>
    </w:rPr>
  </w:style>
  <w:style w:type="character" w:customStyle="1" w:styleId="WWCharLFO87LVL3">
    <w:name w:val="WW_CharLFO87LVL3"/>
    <w:qFormat/>
    <w:rsid w:val="00474644"/>
    <w:rPr>
      <w:rFonts w:ascii="Wingdings" w:hAnsi="Wingdings"/>
      <w:sz w:val="20"/>
    </w:rPr>
  </w:style>
  <w:style w:type="character" w:customStyle="1" w:styleId="WWCharLFO87LVL4">
    <w:name w:val="WW_CharLFO87LVL4"/>
    <w:qFormat/>
    <w:rsid w:val="00474644"/>
    <w:rPr>
      <w:rFonts w:ascii="Wingdings" w:hAnsi="Wingdings"/>
      <w:sz w:val="20"/>
    </w:rPr>
  </w:style>
  <w:style w:type="character" w:customStyle="1" w:styleId="WWCharLFO87LVL5">
    <w:name w:val="WW_CharLFO87LVL5"/>
    <w:qFormat/>
    <w:rsid w:val="00474644"/>
    <w:rPr>
      <w:rFonts w:ascii="Wingdings" w:hAnsi="Wingdings"/>
      <w:sz w:val="20"/>
    </w:rPr>
  </w:style>
  <w:style w:type="character" w:customStyle="1" w:styleId="WWCharLFO87LVL6">
    <w:name w:val="WW_CharLFO87LVL6"/>
    <w:qFormat/>
    <w:rsid w:val="00474644"/>
    <w:rPr>
      <w:rFonts w:ascii="Wingdings" w:hAnsi="Wingdings"/>
      <w:sz w:val="20"/>
    </w:rPr>
  </w:style>
  <w:style w:type="character" w:customStyle="1" w:styleId="WWCharLFO87LVL7">
    <w:name w:val="WW_CharLFO87LVL7"/>
    <w:qFormat/>
    <w:rsid w:val="00474644"/>
    <w:rPr>
      <w:rFonts w:ascii="Wingdings" w:hAnsi="Wingdings"/>
      <w:sz w:val="20"/>
    </w:rPr>
  </w:style>
  <w:style w:type="character" w:customStyle="1" w:styleId="WWCharLFO87LVL8">
    <w:name w:val="WW_CharLFO87LVL8"/>
    <w:qFormat/>
    <w:rsid w:val="00474644"/>
    <w:rPr>
      <w:rFonts w:ascii="Wingdings" w:hAnsi="Wingdings"/>
      <w:sz w:val="20"/>
    </w:rPr>
  </w:style>
  <w:style w:type="character" w:customStyle="1" w:styleId="WWCharLFO87LVL9">
    <w:name w:val="WW_CharLFO87LVL9"/>
    <w:qFormat/>
    <w:rsid w:val="00474644"/>
    <w:rPr>
      <w:rFonts w:ascii="Wingdings" w:hAnsi="Wingdings"/>
      <w:sz w:val="20"/>
    </w:rPr>
  </w:style>
  <w:style w:type="paragraph" w:customStyle="1" w:styleId="LO-Normal">
    <w:name w:val="LO-Normal"/>
    <w:qFormat/>
    <w:rsid w:val="00474644"/>
    <w:pPr>
      <w:widowControl w:val="0"/>
    </w:pPr>
    <w:rPr>
      <w:rFonts w:eastAsia="Lucida Sans Unicode" w:cs="Tahoma"/>
      <w:szCs w:val="24"/>
    </w:rPr>
  </w:style>
  <w:style w:type="paragraph" w:customStyle="1" w:styleId="Texte">
    <w:name w:val="Texte"/>
    <w:qFormat/>
    <w:rsid w:val="00474644"/>
    <w:pPr>
      <w:spacing w:before="240" w:line="40" w:lineRule="atLeast"/>
      <w:jc w:val="both"/>
    </w:pPr>
    <w:rPr>
      <w:rFonts w:ascii="Arial" w:hAnsi="Arial" w:cs="Arial"/>
      <w:sz w:val="20"/>
    </w:rPr>
  </w:style>
  <w:style w:type="paragraph" w:customStyle="1" w:styleId="Footnote">
    <w:name w:val="Footnote"/>
    <w:basedOn w:val="Standard"/>
    <w:qFormat/>
    <w:rsid w:val="00474644"/>
    <w:pPr>
      <w:suppressLineNumbers/>
      <w:tabs>
        <w:tab w:val="clear" w:pos="2265"/>
      </w:tabs>
      <w:ind w:left="283" w:hanging="283"/>
      <w:jc w:val="both"/>
      <w:textAlignment w:val="auto"/>
    </w:pPr>
    <w:rPr>
      <w:rFonts w:ascii="Times New Roman" w:eastAsia="Times New Roman" w:hAnsi="Times New Roman" w:cs="Times New Roman"/>
      <w:sz w:val="20"/>
      <w:szCs w:val="20"/>
      <w:lang w:eastAsia="zh-CN" w:bidi="he-IL"/>
    </w:rPr>
  </w:style>
  <w:style w:type="paragraph" w:customStyle="1" w:styleId="Contents3">
    <w:name w:val="Contents 3"/>
    <w:basedOn w:val="Index"/>
    <w:qFormat/>
    <w:rsid w:val="00474644"/>
    <w:pPr>
      <w:tabs>
        <w:tab w:val="clear" w:pos="2265"/>
        <w:tab w:val="right" w:leader="dot" w:pos="10203"/>
      </w:tabs>
      <w:ind w:left="566"/>
      <w:jc w:val="both"/>
      <w:textAlignment w:val="auto"/>
    </w:pPr>
    <w:rPr>
      <w:rFonts w:ascii="Times New Roman" w:eastAsia="Times New Roman" w:hAnsi="Times New Roman" w:cs="Times New Roman"/>
      <w:szCs w:val="20"/>
      <w:lang w:eastAsia="zh-CN" w:bidi="he-IL"/>
    </w:rPr>
  </w:style>
  <w:style w:type="paragraph" w:customStyle="1" w:styleId="Contents4">
    <w:name w:val="Contents 4"/>
    <w:basedOn w:val="Index"/>
    <w:qFormat/>
    <w:rsid w:val="00474644"/>
    <w:pPr>
      <w:tabs>
        <w:tab w:val="clear" w:pos="2265"/>
        <w:tab w:val="right" w:leader="dot" w:pos="10486"/>
      </w:tabs>
      <w:ind w:left="849"/>
      <w:jc w:val="both"/>
      <w:textAlignment w:val="auto"/>
    </w:pPr>
    <w:rPr>
      <w:rFonts w:ascii="Times New Roman" w:eastAsia="Times New Roman" w:hAnsi="Times New Roman" w:cs="Times New Roman"/>
      <w:szCs w:val="20"/>
      <w:lang w:eastAsia="zh-CN" w:bidi="he-IL"/>
    </w:rPr>
  </w:style>
  <w:style w:type="paragraph" w:customStyle="1" w:styleId="Contents5">
    <w:name w:val="Contents 5"/>
    <w:basedOn w:val="Index"/>
    <w:qFormat/>
    <w:rsid w:val="00474644"/>
    <w:pPr>
      <w:tabs>
        <w:tab w:val="clear" w:pos="2265"/>
        <w:tab w:val="right" w:leader="dot" w:pos="10769"/>
      </w:tabs>
      <w:ind w:left="1132"/>
      <w:jc w:val="both"/>
      <w:textAlignment w:val="auto"/>
    </w:pPr>
    <w:rPr>
      <w:rFonts w:ascii="Times New Roman" w:eastAsia="Times New Roman" w:hAnsi="Times New Roman" w:cs="Times New Roman"/>
      <w:szCs w:val="20"/>
      <w:lang w:eastAsia="zh-CN" w:bidi="he-IL"/>
    </w:rPr>
  </w:style>
  <w:style w:type="paragraph" w:customStyle="1" w:styleId="Contents6">
    <w:name w:val="Contents 6"/>
    <w:basedOn w:val="Index"/>
    <w:qFormat/>
    <w:rsid w:val="00474644"/>
    <w:pPr>
      <w:tabs>
        <w:tab w:val="clear" w:pos="2265"/>
        <w:tab w:val="right" w:leader="dot" w:pos="11052"/>
      </w:tabs>
      <w:ind w:left="1415"/>
      <w:jc w:val="both"/>
      <w:textAlignment w:val="auto"/>
    </w:pPr>
    <w:rPr>
      <w:rFonts w:ascii="Times New Roman" w:eastAsia="Times New Roman" w:hAnsi="Times New Roman" w:cs="Times New Roman"/>
      <w:szCs w:val="20"/>
      <w:lang w:eastAsia="zh-CN" w:bidi="he-IL"/>
    </w:rPr>
  </w:style>
  <w:style w:type="paragraph" w:customStyle="1" w:styleId="Contents7">
    <w:name w:val="Contents 7"/>
    <w:basedOn w:val="Index"/>
    <w:qFormat/>
    <w:rsid w:val="00474644"/>
    <w:pPr>
      <w:tabs>
        <w:tab w:val="clear" w:pos="2265"/>
        <w:tab w:val="right" w:leader="dot" w:pos="11335"/>
      </w:tabs>
      <w:ind w:left="1698"/>
      <w:jc w:val="both"/>
      <w:textAlignment w:val="auto"/>
    </w:pPr>
    <w:rPr>
      <w:rFonts w:ascii="Times New Roman" w:eastAsia="Times New Roman" w:hAnsi="Times New Roman" w:cs="Times New Roman"/>
      <w:szCs w:val="20"/>
      <w:lang w:eastAsia="zh-CN" w:bidi="he-IL"/>
    </w:rPr>
  </w:style>
  <w:style w:type="paragraph" w:customStyle="1" w:styleId="Contents8">
    <w:name w:val="Contents 8"/>
    <w:basedOn w:val="Index"/>
    <w:qFormat/>
    <w:rsid w:val="00474644"/>
    <w:pPr>
      <w:tabs>
        <w:tab w:val="clear" w:pos="2265"/>
        <w:tab w:val="right" w:leader="dot" w:pos="11618"/>
      </w:tabs>
      <w:ind w:left="1981"/>
      <w:jc w:val="both"/>
      <w:textAlignment w:val="auto"/>
    </w:pPr>
    <w:rPr>
      <w:rFonts w:ascii="Times New Roman" w:eastAsia="Times New Roman" w:hAnsi="Times New Roman" w:cs="Times New Roman"/>
      <w:szCs w:val="20"/>
      <w:lang w:eastAsia="zh-CN" w:bidi="he-IL"/>
    </w:rPr>
  </w:style>
  <w:style w:type="paragraph" w:customStyle="1" w:styleId="Contents9">
    <w:name w:val="Contents 9"/>
    <w:basedOn w:val="Index"/>
    <w:qFormat/>
    <w:rsid w:val="00474644"/>
    <w:pPr>
      <w:tabs>
        <w:tab w:val="clear" w:pos="2265"/>
        <w:tab w:val="right" w:leader="dot" w:pos="11901"/>
      </w:tabs>
      <w:ind w:left="2264"/>
      <w:jc w:val="both"/>
      <w:textAlignment w:val="auto"/>
    </w:pPr>
    <w:rPr>
      <w:rFonts w:ascii="Times New Roman" w:eastAsia="Times New Roman" w:hAnsi="Times New Roman" w:cs="Times New Roman"/>
      <w:szCs w:val="20"/>
      <w:lang w:eastAsia="zh-CN" w:bidi="he-IL"/>
    </w:rPr>
  </w:style>
  <w:style w:type="paragraph" w:customStyle="1" w:styleId="Tabledesmatiresniveau10">
    <w:name w:val="Table des matières niveau 10"/>
    <w:basedOn w:val="Index"/>
    <w:qFormat/>
    <w:rsid w:val="00474644"/>
    <w:pPr>
      <w:tabs>
        <w:tab w:val="clear" w:pos="2265"/>
        <w:tab w:val="right" w:leader="dot" w:pos="12184"/>
      </w:tabs>
      <w:ind w:left="2547"/>
      <w:jc w:val="both"/>
      <w:textAlignment w:val="auto"/>
    </w:pPr>
    <w:rPr>
      <w:rFonts w:ascii="Times New Roman" w:eastAsia="Times New Roman" w:hAnsi="Times New Roman" w:cs="Times New Roman"/>
      <w:szCs w:val="20"/>
      <w:lang w:eastAsia="zh-CN" w:bidi="he-IL"/>
    </w:rPr>
  </w:style>
  <w:style w:type="paragraph" w:customStyle="1" w:styleId="WW-Normalcentr">
    <w:name w:val="WW-Normal centré"/>
    <w:basedOn w:val="Standard"/>
    <w:qFormat/>
    <w:rsid w:val="00474644"/>
    <w:pPr>
      <w:tabs>
        <w:tab w:val="clear" w:pos="2265"/>
      </w:tabs>
      <w:ind w:left="709" w:right="572"/>
      <w:jc w:val="both"/>
      <w:textAlignment w:val="auto"/>
    </w:pPr>
    <w:rPr>
      <w:rFonts w:ascii="Times New Roman" w:eastAsia="Times New Roman" w:hAnsi="Times New Roman" w:cs="Times New Roman"/>
      <w:sz w:val="22"/>
      <w:szCs w:val="20"/>
      <w:lang w:eastAsia="zh-CN" w:bidi="he-IL"/>
    </w:rPr>
  </w:style>
  <w:style w:type="paragraph" w:customStyle="1" w:styleId="RedLiRub">
    <w:name w:val="RedLiRub"/>
    <w:basedOn w:val="Standard"/>
    <w:qFormat/>
    <w:rsid w:val="00474644"/>
    <w:pPr>
      <w:tabs>
        <w:tab w:val="clear" w:pos="2265"/>
      </w:tabs>
      <w:jc w:val="both"/>
      <w:textAlignment w:val="auto"/>
    </w:pPr>
    <w:rPr>
      <w:sz w:val="22"/>
      <w:szCs w:val="20"/>
      <w:lang w:eastAsia="zh-CN" w:bidi="he-IL"/>
    </w:rPr>
  </w:style>
  <w:style w:type="paragraph" w:customStyle="1" w:styleId="RedTxt">
    <w:name w:val="RedTxt"/>
    <w:basedOn w:val="Standard"/>
    <w:qFormat/>
    <w:rsid w:val="00474644"/>
    <w:pPr>
      <w:tabs>
        <w:tab w:val="clear" w:pos="2265"/>
      </w:tabs>
      <w:jc w:val="both"/>
      <w:textAlignment w:val="auto"/>
    </w:pPr>
    <w:rPr>
      <w:sz w:val="18"/>
      <w:szCs w:val="20"/>
      <w:lang w:eastAsia="zh-CN" w:bidi="he-IL"/>
    </w:rPr>
  </w:style>
  <w:style w:type="paragraph" w:customStyle="1" w:styleId="Retraitnormal1">
    <w:name w:val="Retrait normal1"/>
    <w:basedOn w:val="Standard"/>
    <w:qFormat/>
    <w:rsid w:val="00474644"/>
    <w:pPr>
      <w:tabs>
        <w:tab w:val="clear" w:pos="2265"/>
      </w:tabs>
      <w:ind w:left="708"/>
      <w:jc w:val="both"/>
      <w:textAlignment w:val="auto"/>
    </w:pPr>
    <w:rPr>
      <w:rFonts w:ascii="Times New Roman" w:eastAsia="Times New Roman" w:hAnsi="Times New Roman" w:cs="Times New Roman"/>
      <w:szCs w:val="20"/>
      <w:lang w:eastAsia="zh-CN" w:bidi="he-IL"/>
    </w:rPr>
  </w:style>
  <w:style w:type="paragraph" w:customStyle="1" w:styleId="Paragraphe">
    <w:name w:val="Paragraphe"/>
    <w:basedOn w:val="Standard"/>
    <w:qFormat/>
    <w:rsid w:val="00474644"/>
    <w:pPr>
      <w:tabs>
        <w:tab w:val="clear" w:pos="2265"/>
      </w:tabs>
      <w:suppressAutoHyphens w:val="0"/>
      <w:spacing w:after="60"/>
      <w:jc w:val="both"/>
      <w:textAlignment w:val="auto"/>
    </w:pPr>
    <w:rPr>
      <w:rFonts w:ascii="Times New Roman" w:eastAsia="Times New Roman" w:hAnsi="Times New Roman" w:cs="Times New Roman"/>
      <w:szCs w:val="20"/>
      <w:lang w:eastAsia="zh-CN" w:bidi="he-IL"/>
    </w:rPr>
  </w:style>
  <w:style w:type="paragraph" w:customStyle="1" w:styleId="EN">
    <w:name w:val="EN"/>
    <w:basedOn w:val="Standard"/>
    <w:qFormat/>
    <w:rsid w:val="00474644"/>
    <w:pPr>
      <w:tabs>
        <w:tab w:val="clear" w:pos="2265"/>
      </w:tabs>
      <w:ind w:left="1276" w:right="567"/>
      <w:jc w:val="both"/>
      <w:textAlignment w:val="auto"/>
    </w:pPr>
    <w:rPr>
      <w:rFonts w:ascii="Times New Roman" w:eastAsia="Times New Roman" w:hAnsi="Times New Roman" w:cs="Times New Roman"/>
      <w:szCs w:val="20"/>
      <w:lang w:eastAsia="zh-CN" w:bidi="he-IL"/>
    </w:rPr>
  </w:style>
  <w:style w:type="paragraph" w:customStyle="1" w:styleId="WW-Retraitcorpsdetexte2">
    <w:name w:val="WW-Retrait corps de texte 2"/>
    <w:basedOn w:val="Standard"/>
    <w:qFormat/>
    <w:rsid w:val="00474644"/>
    <w:pPr>
      <w:tabs>
        <w:tab w:val="clear" w:pos="2265"/>
      </w:tabs>
      <w:suppressAutoHyphens w:val="0"/>
      <w:ind w:firstLine="567"/>
      <w:jc w:val="both"/>
      <w:textAlignment w:val="auto"/>
    </w:pPr>
    <w:rPr>
      <w:rFonts w:ascii="Times New Roman" w:eastAsia="Times New Roman" w:hAnsi="Times New Roman" w:cs="Times New Roman"/>
      <w:sz w:val="22"/>
      <w:szCs w:val="20"/>
      <w:lang w:eastAsia="zh-CN" w:bidi="he-IL"/>
    </w:rPr>
  </w:style>
  <w:style w:type="paragraph" w:customStyle="1" w:styleId="WW-Corpsdetexte3">
    <w:name w:val="WW-Corps de texte 3"/>
    <w:basedOn w:val="Standard"/>
    <w:qFormat/>
    <w:rsid w:val="00474644"/>
    <w:pPr>
      <w:tabs>
        <w:tab w:val="clear" w:pos="2265"/>
      </w:tabs>
      <w:jc w:val="both"/>
      <w:textAlignment w:val="auto"/>
    </w:pPr>
    <w:rPr>
      <w:rFonts w:ascii="Times New Roman" w:eastAsia="Times New Roman" w:hAnsi="Times New Roman" w:cs="Times New Roman"/>
      <w:szCs w:val="20"/>
      <w:lang w:eastAsia="zh-CN" w:bidi="he-IL"/>
    </w:rPr>
  </w:style>
  <w:style w:type="paragraph" w:customStyle="1" w:styleId="WW-Standard">
    <w:name w:val="WW-Standard"/>
    <w:qFormat/>
    <w:rsid w:val="00474644"/>
  </w:style>
  <w:style w:type="paragraph" w:customStyle="1" w:styleId="pseudoStyle1">
    <w:name w:val="pseudo_Style1"/>
    <w:basedOn w:val="Titre1"/>
    <w:qFormat/>
    <w:rsid w:val="00474644"/>
    <w:pPr>
      <w:numPr>
        <w:numId w:val="0"/>
      </w:numPr>
      <w:shd w:val="clear" w:color="auto" w:fill="CCCCCC"/>
      <w:tabs>
        <w:tab w:val="left" w:pos="0"/>
      </w:tabs>
      <w:jc w:val="both"/>
      <w:textAlignment w:val="auto"/>
    </w:pPr>
    <w:rPr>
      <w:rFonts w:ascii="Times New Roman" w:eastAsia="Times New Roman" w:hAnsi="Times New Roman" w:cs="Times New Roman"/>
      <w:caps/>
      <w:szCs w:val="20"/>
      <w:lang w:eastAsia="zh-CN" w:bidi="he-IL"/>
    </w:rPr>
  </w:style>
  <w:style w:type="paragraph" w:customStyle="1" w:styleId="WW-Commentaire">
    <w:name w:val="WW-Commentaire"/>
    <w:basedOn w:val="Standard"/>
    <w:qFormat/>
    <w:rsid w:val="00474644"/>
    <w:pPr>
      <w:tabs>
        <w:tab w:val="clear" w:pos="2265"/>
      </w:tabs>
      <w:ind w:left="567" w:right="567" w:firstLine="709"/>
      <w:jc w:val="both"/>
      <w:textAlignment w:val="auto"/>
    </w:pPr>
    <w:rPr>
      <w:rFonts w:ascii="Times New Roman" w:eastAsia="Times New Roman" w:hAnsi="Times New Roman" w:cs="Times New Roman"/>
      <w:szCs w:val="20"/>
      <w:lang w:eastAsia="zh-CN" w:bidi="he-IL"/>
    </w:rPr>
  </w:style>
  <w:style w:type="paragraph" w:customStyle="1" w:styleId="en-tte0">
    <w:name w:val="en-tÍte"/>
    <w:basedOn w:val="Standard"/>
    <w:qFormat/>
    <w:rsid w:val="00474644"/>
    <w:pPr>
      <w:tabs>
        <w:tab w:val="clear" w:pos="2265"/>
        <w:tab w:val="center" w:pos="4819"/>
        <w:tab w:val="right" w:pos="9071"/>
      </w:tabs>
      <w:jc w:val="both"/>
      <w:textAlignment w:val="auto"/>
    </w:pPr>
    <w:rPr>
      <w:rFonts w:ascii="Times New Roman" w:eastAsia="Times New Roman" w:hAnsi="Times New Roman" w:cs="Times New Roman"/>
      <w:szCs w:val="20"/>
      <w:lang w:eastAsia="zh-CN" w:bidi="he-IL"/>
    </w:rPr>
  </w:style>
  <w:style w:type="paragraph" w:customStyle="1" w:styleId="PartimeST">
    <w:name w:val="Par.time(ST)"/>
    <w:basedOn w:val="Standard"/>
    <w:qFormat/>
    <w:rsid w:val="00474644"/>
    <w:pPr>
      <w:tabs>
        <w:tab w:val="clear" w:pos="2265"/>
      </w:tabs>
      <w:spacing w:after="240"/>
      <w:ind w:left="1418" w:right="567" w:firstLine="1560"/>
      <w:jc w:val="both"/>
      <w:textAlignment w:val="auto"/>
    </w:pPr>
    <w:rPr>
      <w:rFonts w:ascii="Times New Roman" w:eastAsia="Times New Roman" w:hAnsi="Times New Roman" w:cs="Times New Roman"/>
      <w:sz w:val="26"/>
      <w:szCs w:val="20"/>
      <w:lang w:eastAsia="zh-CN" w:bidi="he-IL"/>
    </w:rPr>
  </w:style>
  <w:style w:type="paragraph" w:customStyle="1" w:styleId="p12">
    <w:name w:val="p12"/>
    <w:basedOn w:val="Standard"/>
    <w:qFormat/>
    <w:rsid w:val="00474644"/>
    <w:pPr>
      <w:tabs>
        <w:tab w:val="clear" w:pos="2265"/>
        <w:tab w:val="left" w:pos="720"/>
      </w:tabs>
      <w:spacing w:line="280" w:lineRule="atLeast"/>
      <w:jc w:val="both"/>
      <w:textAlignment w:val="auto"/>
    </w:pPr>
    <w:rPr>
      <w:rFonts w:ascii="Times New Roman" w:eastAsia="Times New Roman" w:hAnsi="Times New Roman" w:cs="Times New Roman"/>
      <w:szCs w:val="20"/>
      <w:lang w:eastAsia="zh-CN" w:bidi="he-IL"/>
    </w:rPr>
  </w:style>
  <w:style w:type="paragraph" w:customStyle="1" w:styleId="PertinNiv1">
    <w:name w:val="Pertin Niv 1"/>
    <w:qFormat/>
    <w:rsid w:val="00474644"/>
    <w:pPr>
      <w:widowControl w:val="0"/>
      <w:spacing w:before="283" w:after="170"/>
      <w:outlineLvl w:val="0"/>
    </w:pPr>
    <w:rPr>
      <w:rFonts w:eastAsia="Lucida Sans Unicode" w:cs="Tahoma"/>
      <w:b/>
      <w:caps/>
      <w:color w:val="000000"/>
      <w:sz w:val="21"/>
      <w:szCs w:val="24"/>
    </w:rPr>
  </w:style>
  <w:style w:type="paragraph" w:customStyle="1" w:styleId="PertinNiv2">
    <w:name w:val="Pertin Niv 2"/>
    <w:qFormat/>
    <w:rsid w:val="00474644"/>
    <w:pPr>
      <w:widowControl w:val="0"/>
      <w:spacing w:before="227" w:after="113"/>
      <w:outlineLvl w:val="1"/>
    </w:pPr>
    <w:rPr>
      <w:rFonts w:eastAsia="Lucida Sans Unicode" w:cs="Tahoma"/>
      <w:b/>
      <w:smallCaps/>
      <w:sz w:val="21"/>
      <w:szCs w:val="24"/>
    </w:rPr>
  </w:style>
  <w:style w:type="paragraph" w:customStyle="1" w:styleId="Tabledesillustrations1">
    <w:name w:val="Table des illustrations1"/>
    <w:basedOn w:val="Lgende"/>
    <w:qFormat/>
    <w:rsid w:val="00474644"/>
    <w:pPr>
      <w:tabs>
        <w:tab w:val="clear" w:pos="2265"/>
      </w:tabs>
      <w:jc w:val="both"/>
      <w:textAlignment w:val="auto"/>
    </w:pPr>
    <w:rPr>
      <w:rFonts w:ascii="Times New Roman" w:eastAsia="Times New Roman" w:hAnsi="Times New Roman" w:cs="Times New Roman"/>
      <w:szCs w:val="20"/>
      <w:lang w:eastAsia="zh-CN" w:bidi="he-IL"/>
    </w:rPr>
  </w:style>
  <w:style w:type="paragraph" w:customStyle="1" w:styleId="Addressee">
    <w:name w:val="Addressee"/>
    <w:basedOn w:val="Standard"/>
    <w:qFormat/>
    <w:rsid w:val="00474644"/>
    <w:pPr>
      <w:suppressLineNumbers/>
      <w:tabs>
        <w:tab w:val="clear" w:pos="2265"/>
      </w:tabs>
      <w:spacing w:after="60"/>
      <w:jc w:val="both"/>
      <w:textAlignment w:val="auto"/>
    </w:pPr>
    <w:rPr>
      <w:rFonts w:ascii="Times New Roman" w:eastAsia="Times New Roman" w:hAnsi="Times New Roman" w:cs="Times New Roman"/>
      <w:szCs w:val="20"/>
      <w:lang w:eastAsia="zh-CN" w:bidi="he-IL"/>
    </w:rPr>
  </w:style>
  <w:style w:type="paragraph" w:customStyle="1" w:styleId="Liste31">
    <w:name w:val="Liste 31"/>
    <w:basedOn w:val="Liste"/>
    <w:qFormat/>
    <w:rsid w:val="00474644"/>
    <w:pPr>
      <w:keepLines w:val="0"/>
      <w:spacing w:before="0" w:after="120"/>
      <w:ind w:left="360" w:hanging="360"/>
      <w:textAlignment w:val="auto"/>
    </w:pPr>
    <w:rPr>
      <w:rFonts w:ascii="Times New Roman" w:eastAsia="Times New Roman" w:hAnsi="Times New Roman" w:cs="Times New Roman"/>
      <w:sz w:val="24"/>
      <w:szCs w:val="20"/>
      <w:lang w:eastAsia="zh-CN" w:bidi="he-IL"/>
    </w:rPr>
  </w:style>
  <w:style w:type="paragraph" w:customStyle="1" w:styleId="PertinNiv3">
    <w:name w:val="Pertin Niv 3"/>
    <w:qFormat/>
    <w:rsid w:val="00474644"/>
    <w:pPr>
      <w:widowControl w:val="0"/>
      <w:spacing w:before="227" w:after="170"/>
      <w:outlineLvl w:val="2"/>
    </w:pPr>
    <w:rPr>
      <w:rFonts w:eastAsia="Lucida Sans Unicode" w:cs="Tahoma"/>
      <w:b/>
      <w:sz w:val="21"/>
      <w:szCs w:val="24"/>
    </w:rPr>
  </w:style>
  <w:style w:type="paragraph" w:customStyle="1" w:styleId="Titre100">
    <w:name w:val="Titre 10"/>
    <w:basedOn w:val="Titre10"/>
    <w:next w:val="Textbody"/>
    <w:qFormat/>
    <w:rsid w:val="00474644"/>
    <w:pPr>
      <w:keepNext/>
      <w:tabs>
        <w:tab w:val="clear" w:pos="2265"/>
      </w:tabs>
      <w:spacing w:before="60" w:after="60"/>
      <w:jc w:val="both"/>
      <w:textAlignment w:val="auto"/>
    </w:pPr>
    <w:rPr>
      <w:sz w:val="28"/>
      <w:szCs w:val="28"/>
      <w:lang w:eastAsia="zh-CN" w:bidi="he-IL"/>
    </w:rPr>
  </w:style>
  <w:style w:type="numbering" w:customStyle="1" w:styleId="Pasdeliste">
    <w:name w:val="Pas de liste"/>
    <w:qFormat/>
    <w:rsid w:val="00474644"/>
  </w:style>
  <w:style w:type="numbering" w:customStyle="1" w:styleId="WWOutlineListStyle32">
    <w:name w:val="WW_OutlineListStyle_32"/>
    <w:qFormat/>
    <w:rsid w:val="00474644"/>
  </w:style>
  <w:style w:type="numbering" w:customStyle="1" w:styleId="WWOutlineListStyle31">
    <w:name w:val="WW_OutlineListStyle_31"/>
    <w:qFormat/>
    <w:rsid w:val="00474644"/>
  </w:style>
  <w:style w:type="numbering" w:customStyle="1" w:styleId="Numbering2">
    <w:name w:val="Numbering 2"/>
    <w:qFormat/>
    <w:rsid w:val="00474644"/>
  </w:style>
  <w:style w:type="numbering" w:customStyle="1" w:styleId="Numbering11">
    <w:name w:val="Numbering 1_1"/>
    <w:qFormat/>
    <w:rsid w:val="00474644"/>
  </w:style>
  <w:style w:type="numbering" w:customStyle="1" w:styleId="WW8Num2">
    <w:name w:val="WW8Num2"/>
    <w:qFormat/>
    <w:rsid w:val="00474644"/>
  </w:style>
  <w:style w:type="numbering" w:customStyle="1" w:styleId="WW8Num13">
    <w:name w:val="WW8Num13"/>
    <w:qFormat/>
    <w:rsid w:val="00474644"/>
  </w:style>
  <w:style w:type="numbering" w:customStyle="1" w:styleId="WW8Num3">
    <w:name w:val="WW8Num3"/>
    <w:qFormat/>
    <w:rsid w:val="00474644"/>
  </w:style>
  <w:style w:type="numbering" w:customStyle="1" w:styleId="WW8Num4">
    <w:name w:val="WW8Num4"/>
    <w:qFormat/>
    <w:rsid w:val="00474644"/>
  </w:style>
  <w:style w:type="numbering" w:customStyle="1" w:styleId="WW8Num16">
    <w:name w:val="WW8Num16"/>
    <w:qFormat/>
    <w:rsid w:val="00474644"/>
  </w:style>
  <w:style w:type="numbering" w:customStyle="1" w:styleId="WW8Num8">
    <w:name w:val="WW8Num8"/>
    <w:qFormat/>
    <w:rsid w:val="00474644"/>
  </w:style>
  <w:style w:type="numbering" w:customStyle="1" w:styleId="WW8Num9">
    <w:name w:val="WW8Num9"/>
    <w:qFormat/>
    <w:rsid w:val="00474644"/>
  </w:style>
  <w:style w:type="numbering" w:customStyle="1" w:styleId="WW8Num5">
    <w:name w:val="WW8Num5"/>
    <w:qFormat/>
    <w:rsid w:val="00474644"/>
  </w:style>
  <w:style w:type="numbering" w:customStyle="1" w:styleId="WW8Num15">
    <w:name w:val="WW8Num15"/>
    <w:qFormat/>
    <w:rsid w:val="00474644"/>
  </w:style>
  <w:style w:type="numbering" w:customStyle="1" w:styleId="WW8Num6">
    <w:name w:val="WW8Num6"/>
    <w:qFormat/>
    <w:rsid w:val="00474644"/>
  </w:style>
  <w:style w:type="numbering" w:customStyle="1" w:styleId="WW8Num1">
    <w:name w:val="WW8Num1"/>
    <w:qFormat/>
    <w:rsid w:val="00474644"/>
  </w:style>
  <w:style w:type="numbering" w:customStyle="1" w:styleId="WW8Num7">
    <w:name w:val="WW8Num7"/>
    <w:qFormat/>
    <w:rsid w:val="00474644"/>
  </w:style>
  <w:style w:type="numbering" w:customStyle="1" w:styleId="WW8Num11">
    <w:name w:val="WW8Num11"/>
    <w:qFormat/>
    <w:rsid w:val="00474644"/>
  </w:style>
  <w:style w:type="numbering" w:customStyle="1" w:styleId="WW8Num14">
    <w:name w:val="WW8Num14"/>
    <w:qFormat/>
    <w:rsid w:val="00474644"/>
  </w:style>
  <w:style w:type="character" w:customStyle="1" w:styleId="zmsearchresult">
    <w:name w:val="zmsearchresult"/>
    <w:basedOn w:val="Policepardfaut"/>
    <w:rsid w:val="00474644"/>
  </w:style>
  <w:style w:type="table" w:styleId="Grilledutableau">
    <w:name w:val="Table Grid"/>
    <w:basedOn w:val="TableauNormal"/>
    <w:uiPriority w:val="99"/>
    <w:rsid w:val="00474644"/>
    <w:pPr>
      <w:suppressAutoHyphens w:val="0"/>
    </w:pPr>
    <w:rPr>
      <w:rFonts w:eastAsia="Lucida Sans Unicode" w:cs="Tahoma"/>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474644"/>
    <w:pPr>
      <w:spacing w:after="120"/>
      <w:ind w:left="283"/>
      <w:textAlignment w:val="auto"/>
    </w:pPr>
    <w:rPr>
      <w:rFonts w:ascii="Times New Roman" w:eastAsia="Lucida Sans Unicode" w:hAnsi="Times New Roman" w:cs="Tahoma"/>
      <w:sz w:val="24"/>
      <w:szCs w:val="24"/>
    </w:rPr>
  </w:style>
  <w:style w:type="character" w:customStyle="1" w:styleId="RetraitcorpsdetexteCar">
    <w:name w:val="Retrait corps de texte Car"/>
    <w:basedOn w:val="Policepardfaut"/>
    <w:link w:val="Retraitcorpsdetexte"/>
    <w:uiPriority w:val="99"/>
    <w:semiHidden/>
    <w:rsid w:val="00474644"/>
    <w:rPr>
      <w:rFonts w:eastAsia="Lucida Sans Unicode" w:cs="Tahoma"/>
      <w:szCs w:val="24"/>
    </w:rPr>
  </w:style>
  <w:style w:type="paragraph" w:customStyle="1" w:styleId="TableContents">
    <w:name w:val="Table Contents"/>
    <w:basedOn w:val="Standard"/>
    <w:rsid w:val="00474644"/>
    <w:pPr>
      <w:suppressLineNumbers/>
      <w:tabs>
        <w:tab w:val="clear" w:pos="2265"/>
      </w:tabs>
      <w:autoSpaceDN w:val="0"/>
    </w:pPr>
    <w:rPr>
      <w:rFonts w:ascii="Liberation Serif" w:eastAsia="NSimSun" w:hAnsi="Liberation Serif"/>
      <w:kern w:val="3"/>
      <w:sz w:val="17"/>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85CD1-2DDD-48C5-BF10-45DA867D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25</Pages>
  <Words>5044</Words>
  <Characters>27745</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CAHIER DES CLAUSES TECHNIQUES APPLICABLES</vt:lpstr>
    </vt:vector>
  </TitlesOfParts>
  <Company>Douane</Company>
  <LinksUpToDate>false</LinksUpToDate>
  <CharactersWithSpaces>32724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APPLICABLES</dc:title>
  <dc:subject/>
  <dc:creator/>
  <dc:description/>
  <cp:lastModifiedBy>BUCHARD--ROULIN Victorine</cp:lastModifiedBy>
  <cp:revision>25</cp:revision>
  <dcterms:created xsi:type="dcterms:W3CDTF">2025-12-16T14:57:00Z</dcterms:created>
  <dcterms:modified xsi:type="dcterms:W3CDTF">2025-12-17T16:12:00Z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